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632" w:rsidRDefault="008E174A" w:rsidP="008E174A">
      <w:pPr>
        <w:ind w:firstLine="0"/>
        <w:jc w:val="both"/>
        <w:rPr>
          <w:lang w:val="en-US"/>
        </w:rPr>
      </w:pPr>
      <w:r>
        <w:rPr>
          <w:noProof/>
        </w:rPr>
        <mc:AlternateContent>
          <mc:Choice Requires="wps">
            <w:drawing>
              <wp:anchor distT="0" distB="0" distL="114300" distR="114300" simplePos="0" relativeHeight="251662336" behindDoc="0" locked="0" layoutInCell="1" allowOverlap="1" wp14:anchorId="74A52C3C" wp14:editId="7F9EF161">
                <wp:simplePos x="0" y="0"/>
                <wp:positionH relativeFrom="column">
                  <wp:posOffset>-3175</wp:posOffset>
                </wp:positionH>
                <wp:positionV relativeFrom="paragraph">
                  <wp:posOffset>0</wp:posOffset>
                </wp:positionV>
                <wp:extent cx="1828800" cy="1828800"/>
                <wp:effectExtent l="0" t="228600" r="0" b="222250"/>
                <wp:wrapNone/>
                <wp:docPr id="8" name="Πλαίσιο κειμένου 8"/>
                <wp:cNvGraphicFramePr/>
                <a:graphic xmlns:a="http://schemas.openxmlformats.org/drawingml/2006/main">
                  <a:graphicData uri="http://schemas.microsoft.com/office/word/2010/wordprocessingShape">
                    <wps:wsp>
                      <wps:cNvSpPr txBox="1"/>
                      <wps:spPr>
                        <a:xfrm>
                          <a:off x="0" y="0"/>
                          <a:ext cx="1828800" cy="1828800"/>
                        </a:xfrm>
                        <a:prstGeom prst="rect">
                          <a:avLst/>
                        </a:prstGeom>
                        <a:ln>
                          <a:solidFill>
                            <a:srgbClr val="FF0000"/>
                          </a:solidFill>
                        </a:ln>
                        <a:scene3d>
                          <a:camera prst="isometricOffAxis1Right"/>
                          <a:lightRig rig="threePt" dir="t"/>
                        </a:scene3d>
                      </wps:spPr>
                      <wps:style>
                        <a:lnRef idx="2">
                          <a:schemeClr val="accent2"/>
                        </a:lnRef>
                        <a:fillRef idx="1">
                          <a:schemeClr val="lt1"/>
                        </a:fillRef>
                        <a:effectRef idx="0">
                          <a:schemeClr val="accent2"/>
                        </a:effectRef>
                        <a:fontRef idx="minor">
                          <a:schemeClr val="dk1"/>
                        </a:fontRef>
                      </wps:style>
                      <wps:txbx>
                        <w:txbxContent>
                          <w:p w:rsidR="008E174A" w:rsidRPr="008E174A" w:rsidRDefault="008E174A" w:rsidP="008E174A">
                            <w:pPr>
                              <w:jc w:val="center"/>
                              <w:rPr>
                                <w:b/>
                                <w:noProof/>
                                <w:color w:val="F7CAAC" w:themeColor="accent2" w:themeTint="66"/>
                                <w:sz w:val="72"/>
                                <w:szCs w:val="72"/>
                                <w14:textOutline w14:w="11112" w14:cap="flat" w14:cmpd="sng" w14:algn="ctr">
                                  <w14:solidFill>
                                    <w14:schemeClr w14:val="accent2"/>
                                  </w14:solidFill>
                                  <w14:prstDash w14:val="solid"/>
                                  <w14:round/>
                                </w14:textOutline>
                              </w:rPr>
                            </w:pPr>
                            <w:r w:rsidRPr="008E174A">
                              <w:rPr>
                                <w:b/>
                                <w:color w:val="F7CAAC" w:themeColor="accent2" w:themeTint="66"/>
                                <w:sz w:val="72"/>
                                <w:szCs w:val="72"/>
                                <w:lang w:val="en-US"/>
                                <w14:textOutline w14:w="11112" w14:cap="flat" w14:cmpd="sng" w14:algn="ctr">
                                  <w14:solidFill>
                                    <w14:schemeClr w14:val="accent2"/>
                                  </w14:solidFill>
                                  <w14:prstDash w14:val="solid"/>
                                  <w14:round/>
                                </w14:textOutline>
                              </w:rPr>
                              <w:t>ECOLOGY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74A52C3C" id="_x0000_t202" coordsize="21600,21600" o:spt="202" path="m,l,21600r21600,l21600,xe">
                <v:stroke joinstyle="miter"/>
                <v:path gradientshapeok="t" o:connecttype="rect"/>
              </v:shapetype>
              <v:shape id="Πλαίσιο κειμένου 8" o:spid="_x0000_s1026" type="#_x0000_t202" style="position:absolute;left:0;text-align:left;margin-left:-.25pt;margin-top:0;width:2in;height:2in;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" fillcolor="white [3201]" strokecolor="red" strokeweight="1pt">
                <v:textbox style="mso-fit-shape-to-text:t">
                  <w:txbxContent>
                    <w:p w:rsidR="008E174A" w:rsidRPr="008E174A" w:rsidRDefault="008E174A" w:rsidP="008E174A">
                      <w:pPr>
                        <w:jc w:val="center"/>
                        <w:rPr>
                          <w:b/>
                          <w:noProof/>
                          <w:color w:val="F7CAAC" w:themeColor="accent2" w:themeTint="66"/>
                          <w:sz w:val="72"/>
                          <w:szCs w:val="72"/>
                          <w14:textOutline w14:w="11112" w14:cap="flat" w14:cmpd="sng" w14:algn="ctr">
                            <w14:solidFill>
                              <w14:schemeClr w14:val="accent2"/>
                            </w14:solidFill>
                            <w14:prstDash w14:val="solid"/>
                            <w14:round/>
                          </w14:textOutline>
                        </w:rPr>
                      </w:pPr>
                      <w:r w:rsidRPr="008E174A">
                        <w:rPr>
                          <w:b/>
                          <w:color w:val="F7CAAC" w:themeColor="accent2" w:themeTint="66"/>
                          <w:sz w:val="72"/>
                          <w:szCs w:val="72"/>
                          <w:lang w:val="en-US"/>
                          <w14:textOutline w14:w="11112" w14:cap="flat" w14:cmpd="sng" w14:algn="ctr">
                            <w14:solidFill>
                              <w14:schemeClr w14:val="accent2"/>
                            </w14:solidFill>
                            <w14:prstDash w14:val="solid"/>
                            <w14:round/>
                          </w14:textOutline>
                        </w:rPr>
                        <w:t>ECOLOGY</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5F457BC" wp14:editId="19D6B79E">
                <wp:simplePos x="0" y="0"/>
                <wp:positionH relativeFrom="column">
                  <wp:posOffset>704850</wp:posOffset>
                </wp:positionH>
                <wp:positionV relativeFrom="paragraph">
                  <wp:posOffset>95250</wp:posOffset>
                </wp:positionV>
                <wp:extent cx="1828800" cy="1828800"/>
                <wp:effectExtent l="0" t="0" r="0" b="0"/>
                <wp:wrapNone/>
                <wp:docPr id="7" name="Πλαίσιο κειμένου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E174A" w:rsidRPr="008E174A" w:rsidRDefault="008E174A" w:rsidP="008E174A">
                            <w:pPr>
                              <w:jc w:val="center"/>
                              <w:rPr>
                                <w:b/>
                                <w:outline/>
                                <w:color w:val="ED7D31" w:themeColor="accent2"/>
                                <w:sz w:val="72"/>
                                <w:szCs w:val="72"/>
                                <w:lang w:val="en-US"/>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5F457BC" id="Πλαίσιο κειμένου 7" o:spid="_x0000_s1027" type="#_x0000_t202" style="position:absolute;left:0;text-align:left;margin-left:55.5pt;margin-top:7.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" filled="f" stroked="f">
                <v:fill o:detectmouseclick="t"/>
                <v:textbox style="mso-fit-shape-to-text:t">
                  <w:txbxContent>
                    <w:p w:rsidR="008E174A" w:rsidRPr="008E174A" w:rsidRDefault="008E174A" w:rsidP="008E174A">
                      <w:pPr>
                        <w:jc w:val="center"/>
                        <w:rPr>
                          <w:b/>
                          <w:outline/>
                          <w:color w:val="ED7D31" w:themeColor="accent2"/>
                          <w:sz w:val="72"/>
                          <w:szCs w:val="72"/>
                          <w:lang w:val="en-US"/>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p>
                  </w:txbxContent>
                </v:textbox>
              </v:shape>
            </w:pict>
          </mc:Fallback>
        </mc:AlternateContent>
      </w:r>
      <w:r w:rsidR="001E10BE" w:rsidRPr="00726CE6">
        <w:rPr>
          <w:lang w:val="en-US"/>
        </w:rPr>
        <w:br w:type="page"/>
      </w:r>
    </w:p>
    <w:sdt>
      <w:sdtPr>
        <w:rPr>
          <w:rFonts w:ascii="Times New Roman" w:eastAsiaTheme="minorHAnsi" w:hAnsi="Times New Roman" w:cstheme="minorBidi"/>
          <w:color w:val="auto"/>
          <w:sz w:val="22"/>
          <w:szCs w:val="22"/>
          <w:lang w:eastAsia="en-US"/>
        </w:rPr>
        <w:id w:val="1330408682"/>
        <w:docPartObj>
          <w:docPartGallery w:val="Table of Contents"/>
          <w:docPartUnique/>
        </w:docPartObj>
      </w:sdtPr>
      <w:sdtEndPr>
        <w:rPr>
          <w:b/>
          <w:bCs/>
        </w:rPr>
      </w:sdtEndPr>
      <w:sdtContent>
        <w:p w:rsidR="00DE6C6D" w:rsidRDefault="00DE6C6D">
          <w:pPr>
            <w:pStyle w:val="a6"/>
          </w:pPr>
          <w:r>
            <w:t>Πίνακας περιεχομένων</w:t>
          </w:r>
        </w:p>
        <w:p w:rsidR="00DE6C6D" w:rsidRDefault="00DE6C6D">
          <w:pPr>
            <w:pStyle w:val="10"/>
            <w:tabs>
              <w:tab w:val="right" w:leader="dot" w:pos="8493"/>
            </w:tabs>
            <w:rPr>
              <w:noProof/>
            </w:rPr>
          </w:pPr>
          <w:r>
            <w:fldChar w:fldCharType="begin"/>
          </w:r>
          <w:r>
            <w:instrText xml:space="preserve"> TOC \o "1-3" \h \z \u </w:instrText>
          </w:r>
          <w:r>
            <w:fldChar w:fldCharType="separate"/>
          </w:r>
          <w:hyperlink w:anchor="_Toc509868574" w:history="1">
            <w:r w:rsidRPr="003462ED">
              <w:rPr>
                <w:rStyle w:val="-"/>
                <w:noProof/>
              </w:rPr>
              <w:t>Ecology</w:t>
            </w:r>
            <w:r>
              <w:rPr>
                <w:noProof/>
                <w:webHidden/>
              </w:rPr>
              <w:tab/>
            </w:r>
            <w:r>
              <w:rPr>
                <w:noProof/>
                <w:webHidden/>
              </w:rPr>
              <w:fldChar w:fldCharType="begin"/>
            </w:r>
            <w:r>
              <w:rPr>
                <w:noProof/>
                <w:webHidden/>
              </w:rPr>
              <w:instrText xml:space="preserve"> PAGEREF _Toc509868574 \h </w:instrText>
            </w:r>
            <w:r>
              <w:rPr>
                <w:noProof/>
                <w:webHidden/>
              </w:rPr>
            </w:r>
            <w:r>
              <w:rPr>
                <w:noProof/>
                <w:webHidden/>
              </w:rPr>
              <w:fldChar w:fldCharType="separate"/>
            </w:r>
            <w:r>
              <w:rPr>
                <w:noProof/>
                <w:webHidden/>
              </w:rPr>
              <w:t>2</w:t>
            </w:r>
            <w:r>
              <w:rPr>
                <w:noProof/>
                <w:webHidden/>
              </w:rPr>
              <w:fldChar w:fldCharType="end"/>
            </w:r>
          </w:hyperlink>
        </w:p>
        <w:p w:rsidR="00DE6C6D" w:rsidRDefault="00084580">
          <w:pPr>
            <w:pStyle w:val="20"/>
            <w:tabs>
              <w:tab w:val="right" w:leader="dot" w:pos="8493"/>
            </w:tabs>
            <w:rPr>
              <w:noProof/>
            </w:rPr>
          </w:pPr>
          <w:hyperlink w:anchor="_Toc509868575" w:history="1">
            <w:r w:rsidR="00DE6C6D" w:rsidRPr="003462ED">
              <w:rPr>
                <w:rStyle w:val="-"/>
                <w:noProof/>
                <w:lang w:val="en-US"/>
              </w:rPr>
              <w:t>Heading 2</w:t>
            </w:r>
            <w:r w:rsidR="00DE6C6D">
              <w:rPr>
                <w:noProof/>
                <w:webHidden/>
              </w:rPr>
              <w:tab/>
            </w:r>
            <w:r w:rsidR="00DE6C6D">
              <w:rPr>
                <w:noProof/>
                <w:webHidden/>
              </w:rPr>
              <w:fldChar w:fldCharType="begin"/>
            </w:r>
            <w:r w:rsidR="00DE6C6D">
              <w:rPr>
                <w:noProof/>
                <w:webHidden/>
              </w:rPr>
              <w:instrText xml:space="preserve"> PAGEREF _Toc509868575 \h </w:instrText>
            </w:r>
            <w:r w:rsidR="00DE6C6D">
              <w:rPr>
                <w:noProof/>
                <w:webHidden/>
              </w:rPr>
            </w:r>
            <w:r w:rsidR="00DE6C6D">
              <w:rPr>
                <w:noProof/>
                <w:webHidden/>
              </w:rPr>
              <w:fldChar w:fldCharType="separate"/>
            </w:r>
            <w:r w:rsidR="00DE6C6D">
              <w:rPr>
                <w:noProof/>
                <w:webHidden/>
              </w:rPr>
              <w:t>2</w:t>
            </w:r>
            <w:r w:rsidR="00DE6C6D">
              <w:rPr>
                <w:noProof/>
                <w:webHidden/>
              </w:rPr>
              <w:fldChar w:fldCharType="end"/>
            </w:r>
          </w:hyperlink>
        </w:p>
        <w:p w:rsidR="00DE6C6D" w:rsidRDefault="00084580">
          <w:pPr>
            <w:pStyle w:val="10"/>
            <w:tabs>
              <w:tab w:val="right" w:leader="dot" w:pos="8493"/>
            </w:tabs>
            <w:rPr>
              <w:noProof/>
            </w:rPr>
          </w:pPr>
          <w:hyperlink w:anchor="_Toc509868576" w:history="1">
            <w:r w:rsidR="00DE6C6D" w:rsidRPr="003462ED">
              <w:rPr>
                <w:rStyle w:val="-"/>
                <w:noProof/>
                <w:lang w:val="en-US"/>
              </w:rPr>
              <w:t>Hierarchy</w:t>
            </w:r>
            <w:r w:rsidR="00DE6C6D">
              <w:rPr>
                <w:noProof/>
                <w:webHidden/>
              </w:rPr>
              <w:tab/>
            </w:r>
            <w:r w:rsidR="00DE6C6D">
              <w:rPr>
                <w:noProof/>
                <w:webHidden/>
              </w:rPr>
              <w:fldChar w:fldCharType="begin"/>
            </w:r>
            <w:r w:rsidR="00DE6C6D">
              <w:rPr>
                <w:noProof/>
                <w:webHidden/>
              </w:rPr>
              <w:instrText xml:space="preserve"> PAGEREF _Toc509868576 \h </w:instrText>
            </w:r>
            <w:r w:rsidR="00DE6C6D">
              <w:rPr>
                <w:noProof/>
                <w:webHidden/>
              </w:rPr>
            </w:r>
            <w:r w:rsidR="00DE6C6D">
              <w:rPr>
                <w:noProof/>
                <w:webHidden/>
              </w:rPr>
              <w:fldChar w:fldCharType="separate"/>
            </w:r>
            <w:r w:rsidR="00DE6C6D">
              <w:rPr>
                <w:noProof/>
                <w:webHidden/>
              </w:rPr>
              <w:t>3</w:t>
            </w:r>
            <w:r w:rsidR="00DE6C6D">
              <w:rPr>
                <w:noProof/>
                <w:webHidden/>
              </w:rPr>
              <w:fldChar w:fldCharType="end"/>
            </w:r>
          </w:hyperlink>
        </w:p>
        <w:p w:rsidR="00DE6C6D" w:rsidRDefault="00084580">
          <w:pPr>
            <w:pStyle w:val="20"/>
            <w:tabs>
              <w:tab w:val="right" w:leader="dot" w:pos="8493"/>
            </w:tabs>
            <w:rPr>
              <w:noProof/>
            </w:rPr>
          </w:pPr>
          <w:hyperlink w:anchor="_Toc509868577" w:history="1">
            <w:r w:rsidR="00DE6C6D" w:rsidRPr="003462ED">
              <w:rPr>
                <w:rStyle w:val="-"/>
                <w:noProof/>
                <w:lang w:val="en-US"/>
              </w:rPr>
              <w:t>Heading 2</w:t>
            </w:r>
            <w:r w:rsidR="00DE6C6D">
              <w:rPr>
                <w:noProof/>
                <w:webHidden/>
              </w:rPr>
              <w:tab/>
            </w:r>
            <w:r w:rsidR="00DE6C6D">
              <w:rPr>
                <w:noProof/>
                <w:webHidden/>
              </w:rPr>
              <w:fldChar w:fldCharType="begin"/>
            </w:r>
            <w:r w:rsidR="00DE6C6D">
              <w:rPr>
                <w:noProof/>
                <w:webHidden/>
              </w:rPr>
              <w:instrText xml:space="preserve"> PAGEREF _Toc509868577 \h </w:instrText>
            </w:r>
            <w:r w:rsidR="00DE6C6D">
              <w:rPr>
                <w:noProof/>
                <w:webHidden/>
              </w:rPr>
            </w:r>
            <w:r w:rsidR="00DE6C6D">
              <w:rPr>
                <w:noProof/>
                <w:webHidden/>
              </w:rPr>
              <w:fldChar w:fldCharType="separate"/>
            </w:r>
            <w:r w:rsidR="00DE6C6D">
              <w:rPr>
                <w:noProof/>
                <w:webHidden/>
              </w:rPr>
              <w:t>3</w:t>
            </w:r>
            <w:r w:rsidR="00DE6C6D">
              <w:rPr>
                <w:noProof/>
                <w:webHidden/>
              </w:rPr>
              <w:fldChar w:fldCharType="end"/>
            </w:r>
          </w:hyperlink>
        </w:p>
        <w:p w:rsidR="00DE6C6D" w:rsidRDefault="00084580">
          <w:pPr>
            <w:pStyle w:val="10"/>
            <w:tabs>
              <w:tab w:val="right" w:leader="dot" w:pos="8493"/>
            </w:tabs>
            <w:rPr>
              <w:noProof/>
            </w:rPr>
          </w:pPr>
          <w:hyperlink w:anchor="_Toc509868578" w:history="1">
            <w:r w:rsidR="00DE6C6D" w:rsidRPr="003462ED">
              <w:rPr>
                <w:rStyle w:val="-"/>
                <w:noProof/>
                <w:lang w:val="en-US"/>
              </w:rPr>
              <w:t>Biodiversity</w:t>
            </w:r>
            <w:r w:rsidR="00DE6C6D">
              <w:rPr>
                <w:noProof/>
                <w:webHidden/>
              </w:rPr>
              <w:tab/>
            </w:r>
            <w:r w:rsidR="00DE6C6D">
              <w:rPr>
                <w:noProof/>
                <w:webHidden/>
              </w:rPr>
              <w:fldChar w:fldCharType="begin"/>
            </w:r>
            <w:r w:rsidR="00DE6C6D">
              <w:rPr>
                <w:noProof/>
                <w:webHidden/>
              </w:rPr>
              <w:instrText xml:space="preserve"> PAGEREF _Toc509868578 \h </w:instrText>
            </w:r>
            <w:r w:rsidR="00DE6C6D">
              <w:rPr>
                <w:noProof/>
                <w:webHidden/>
              </w:rPr>
            </w:r>
            <w:r w:rsidR="00DE6C6D">
              <w:rPr>
                <w:noProof/>
                <w:webHidden/>
              </w:rPr>
              <w:fldChar w:fldCharType="separate"/>
            </w:r>
            <w:r w:rsidR="00DE6C6D">
              <w:rPr>
                <w:noProof/>
                <w:webHidden/>
              </w:rPr>
              <w:t>4</w:t>
            </w:r>
            <w:r w:rsidR="00DE6C6D">
              <w:rPr>
                <w:noProof/>
                <w:webHidden/>
              </w:rPr>
              <w:fldChar w:fldCharType="end"/>
            </w:r>
          </w:hyperlink>
        </w:p>
        <w:p w:rsidR="00DE6C6D" w:rsidRDefault="00084580">
          <w:pPr>
            <w:pStyle w:val="20"/>
            <w:tabs>
              <w:tab w:val="right" w:leader="dot" w:pos="8493"/>
            </w:tabs>
            <w:rPr>
              <w:noProof/>
            </w:rPr>
          </w:pPr>
          <w:hyperlink w:anchor="_Toc509868579" w:history="1">
            <w:r w:rsidR="00DE6C6D" w:rsidRPr="003462ED">
              <w:rPr>
                <w:rStyle w:val="-"/>
                <w:noProof/>
                <w:lang w:val="en-US"/>
              </w:rPr>
              <w:t>Heading 2</w:t>
            </w:r>
            <w:r w:rsidR="00DE6C6D">
              <w:rPr>
                <w:noProof/>
                <w:webHidden/>
              </w:rPr>
              <w:tab/>
            </w:r>
            <w:r w:rsidR="00DE6C6D">
              <w:rPr>
                <w:noProof/>
                <w:webHidden/>
              </w:rPr>
              <w:fldChar w:fldCharType="begin"/>
            </w:r>
            <w:r w:rsidR="00DE6C6D">
              <w:rPr>
                <w:noProof/>
                <w:webHidden/>
              </w:rPr>
              <w:instrText xml:space="preserve"> PAGEREF _Toc509868579 \h </w:instrText>
            </w:r>
            <w:r w:rsidR="00DE6C6D">
              <w:rPr>
                <w:noProof/>
                <w:webHidden/>
              </w:rPr>
            </w:r>
            <w:r w:rsidR="00DE6C6D">
              <w:rPr>
                <w:noProof/>
                <w:webHidden/>
              </w:rPr>
              <w:fldChar w:fldCharType="separate"/>
            </w:r>
            <w:r w:rsidR="00DE6C6D">
              <w:rPr>
                <w:noProof/>
                <w:webHidden/>
              </w:rPr>
              <w:t>4</w:t>
            </w:r>
            <w:r w:rsidR="00DE6C6D">
              <w:rPr>
                <w:noProof/>
                <w:webHidden/>
              </w:rPr>
              <w:fldChar w:fldCharType="end"/>
            </w:r>
          </w:hyperlink>
        </w:p>
        <w:p w:rsidR="00DE6C6D" w:rsidRDefault="00084580">
          <w:pPr>
            <w:pStyle w:val="10"/>
            <w:tabs>
              <w:tab w:val="right" w:leader="dot" w:pos="8493"/>
            </w:tabs>
            <w:rPr>
              <w:noProof/>
            </w:rPr>
          </w:pPr>
          <w:hyperlink w:anchor="_Toc509868580" w:history="1">
            <w:r w:rsidR="00DE6C6D" w:rsidRPr="003462ED">
              <w:rPr>
                <w:rStyle w:val="-"/>
                <w:noProof/>
              </w:rPr>
              <w:t>Habitat</w:t>
            </w:r>
            <w:r w:rsidR="00DE6C6D">
              <w:rPr>
                <w:noProof/>
                <w:webHidden/>
              </w:rPr>
              <w:tab/>
            </w:r>
            <w:r w:rsidR="00DE6C6D">
              <w:rPr>
                <w:noProof/>
                <w:webHidden/>
              </w:rPr>
              <w:fldChar w:fldCharType="begin"/>
            </w:r>
            <w:r w:rsidR="00DE6C6D">
              <w:rPr>
                <w:noProof/>
                <w:webHidden/>
              </w:rPr>
              <w:instrText xml:space="preserve"> PAGEREF _Toc509868580 \h </w:instrText>
            </w:r>
            <w:r w:rsidR="00DE6C6D">
              <w:rPr>
                <w:noProof/>
                <w:webHidden/>
              </w:rPr>
            </w:r>
            <w:r w:rsidR="00DE6C6D">
              <w:rPr>
                <w:noProof/>
                <w:webHidden/>
              </w:rPr>
              <w:fldChar w:fldCharType="separate"/>
            </w:r>
            <w:r w:rsidR="00DE6C6D">
              <w:rPr>
                <w:noProof/>
                <w:webHidden/>
              </w:rPr>
              <w:t>5</w:t>
            </w:r>
            <w:r w:rsidR="00DE6C6D">
              <w:rPr>
                <w:noProof/>
                <w:webHidden/>
              </w:rPr>
              <w:fldChar w:fldCharType="end"/>
            </w:r>
          </w:hyperlink>
        </w:p>
        <w:p w:rsidR="00DE6C6D" w:rsidRDefault="00084580">
          <w:pPr>
            <w:pStyle w:val="20"/>
            <w:tabs>
              <w:tab w:val="right" w:leader="dot" w:pos="8493"/>
            </w:tabs>
            <w:rPr>
              <w:noProof/>
            </w:rPr>
          </w:pPr>
          <w:hyperlink w:anchor="_Toc509868581" w:history="1">
            <w:r w:rsidR="00DE6C6D" w:rsidRPr="003462ED">
              <w:rPr>
                <w:rStyle w:val="-"/>
                <w:noProof/>
                <w:lang w:val="en-US"/>
              </w:rPr>
              <w:t>Heading 2</w:t>
            </w:r>
            <w:r w:rsidR="00DE6C6D">
              <w:rPr>
                <w:noProof/>
                <w:webHidden/>
              </w:rPr>
              <w:tab/>
            </w:r>
            <w:r w:rsidR="00DE6C6D">
              <w:rPr>
                <w:noProof/>
                <w:webHidden/>
              </w:rPr>
              <w:fldChar w:fldCharType="begin"/>
            </w:r>
            <w:r w:rsidR="00DE6C6D">
              <w:rPr>
                <w:noProof/>
                <w:webHidden/>
              </w:rPr>
              <w:instrText xml:space="preserve"> PAGEREF _Toc509868581 \h </w:instrText>
            </w:r>
            <w:r w:rsidR="00DE6C6D">
              <w:rPr>
                <w:noProof/>
                <w:webHidden/>
              </w:rPr>
            </w:r>
            <w:r w:rsidR="00DE6C6D">
              <w:rPr>
                <w:noProof/>
                <w:webHidden/>
              </w:rPr>
              <w:fldChar w:fldCharType="separate"/>
            </w:r>
            <w:r w:rsidR="00DE6C6D">
              <w:rPr>
                <w:noProof/>
                <w:webHidden/>
              </w:rPr>
              <w:t>5</w:t>
            </w:r>
            <w:r w:rsidR="00DE6C6D">
              <w:rPr>
                <w:noProof/>
                <w:webHidden/>
              </w:rPr>
              <w:fldChar w:fldCharType="end"/>
            </w:r>
          </w:hyperlink>
        </w:p>
        <w:p w:rsidR="00DE6C6D" w:rsidRDefault="00084580">
          <w:pPr>
            <w:pStyle w:val="10"/>
            <w:tabs>
              <w:tab w:val="right" w:leader="dot" w:pos="8493"/>
            </w:tabs>
            <w:rPr>
              <w:noProof/>
            </w:rPr>
          </w:pPr>
          <w:hyperlink w:anchor="_Toc509868582" w:history="1">
            <w:r w:rsidR="00DE6C6D" w:rsidRPr="003462ED">
              <w:rPr>
                <w:rStyle w:val="-"/>
                <w:noProof/>
                <w:lang w:val="en-US"/>
              </w:rPr>
              <w:t>Biosphere</w:t>
            </w:r>
            <w:r w:rsidR="00DE6C6D">
              <w:rPr>
                <w:noProof/>
                <w:webHidden/>
              </w:rPr>
              <w:tab/>
            </w:r>
            <w:r w:rsidR="00DE6C6D">
              <w:rPr>
                <w:noProof/>
                <w:webHidden/>
              </w:rPr>
              <w:fldChar w:fldCharType="begin"/>
            </w:r>
            <w:r w:rsidR="00DE6C6D">
              <w:rPr>
                <w:noProof/>
                <w:webHidden/>
              </w:rPr>
              <w:instrText xml:space="preserve"> PAGEREF _Toc509868582 \h </w:instrText>
            </w:r>
            <w:r w:rsidR="00DE6C6D">
              <w:rPr>
                <w:noProof/>
                <w:webHidden/>
              </w:rPr>
            </w:r>
            <w:r w:rsidR="00DE6C6D">
              <w:rPr>
                <w:noProof/>
                <w:webHidden/>
              </w:rPr>
              <w:fldChar w:fldCharType="separate"/>
            </w:r>
            <w:r w:rsidR="00DE6C6D">
              <w:rPr>
                <w:noProof/>
                <w:webHidden/>
              </w:rPr>
              <w:t>7</w:t>
            </w:r>
            <w:r w:rsidR="00DE6C6D">
              <w:rPr>
                <w:noProof/>
                <w:webHidden/>
              </w:rPr>
              <w:fldChar w:fldCharType="end"/>
            </w:r>
          </w:hyperlink>
        </w:p>
        <w:p w:rsidR="00DE6C6D" w:rsidRDefault="00084580">
          <w:pPr>
            <w:pStyle w:val="20"/>
            <w:tabs>
              <w:tab w:val="right" w:leader="dot" w:pos="8493"/>
            </w:tabs>
            <w:rPr>
              <w:noProof/>
            </w:rPr>
          </w:pPr>
          <w:hyperlink w:anchor="_Toc509868583" w:history="1">
            <w:r w:rsidR="00DE6C6D" w:rsidRPr="003462ED">
              <w:rPr>
                <w:rStyle w:val="-"/>
                <w:noProof/>
              </w:rPr>
              <w:t>Heading</w:t>
            </w:r>
            <w:r w:rsidR="00DE6C6D" w:rsidRPr="003462ED">
              <w:rPr>
                <w:rStyle w:val="-"/>
                <w:noProof/>
                <w:lang w:val="en-US"/>
              </w:rPr>
              <w:t xml:space="preserve"> 2</w:t>
            </w:r>
            <w:r w:rsidR="00DE6C6D">
              <w:rPr>
                <w:noProof/>
                <w:webHidden/>
              </w:rPr>
              <w:tab/>
            </w:r>
            <w:r w:rsidR="00DE6C6D">
              <w:rPr>
                <w:noProof/>
                <w:webHidden/>
              </w:rPr>
              <w:fldChar w:fldCharType="begin"/>
            </w:r>
            <w:r w:rsidR="00DE6C6D">
              <w:rPr>
                <w:noProof/>
                <w:webHidden/>
              </w:rPr>
              <w:instrText xml:space="preserve"> PAGEREF _Toc509868583 \h </w:instrText>
            </w:r>
            <w:r w:rsidR="00DE6C6D">
              <w:rPr>
                <w:noProof/>
                <w:webHidden/>
              </w:rPr>
            </w:r>
            <w:r w:rsidR="00DE6C6D">
              <w:rPr>
                <w:noProof/>
                <w:webHidden/>
              </w:rPr>
              <w:fldChar w:fldCharType="separate"/>
            </w:r>
            <w:r w:rsidR="00DE6C6D">
              <w:rPr>
                <w:noProof/>
                <w:webHidden/>
              </w:rPr>
              <w:t>7</w:t>
            </w:r>
            <w:r w:rsidR="00DE6C6D">
              <w:rPr>
                <w:noProof/>
                <w:webHidden/>
              </w:rPr>
              <w:fldChar w:fldCharType="end"/>
            </w:r>
          </w:hyperlink>
        </w:p>
        <w:p w:rsidR="00DE6C6D" w:rsidRDefault="00DE6C6D">
          <w:r>
            <w:rPr>
              <w:b/>
              <w:bCs/>
            </w:rPr>
            <w:fldChar w:fldCharType="end"/>
          </w:r>
        </w:p>
      </w:sdtContent>
    </w:sdt>
    <w:p w:rsidR="00DE6C6D" w:rsidRDefault="00DE6C6D" w:rsidP="008E174A">
      <w:pPr>
        <w:ind w:firstLine="0"/>
        <w:jc w:val="both"/>
        <w:rPr>
          <w:lang w:val="en-US"/>
        </w:rPr>
      </w:pPr>
    </w:p>
    <w:p w:rsidR="00DE6C6D" w:rsidRPr="00096E9B" w:rsidRDefault="00DE6C6D" w:rsidP="008E174A">
      <w:pPr>
        <w:ind w:firstLine="0"/>
        <w:jc w:val="both"/>
      </w:pPr>
    </w:p>
    <w:p w:rsidR="00FB7632" w:rsidRPr="00FF67BF" w:rsidRDefault="00FB7632" w:rsidP="009E12D9">
      <w:pPr>
        <w:pStyle w:val="1"/>
      </w:pPr>
      <w:bookmarkStart w:id="0" w:name="_Toc509868574"/>
      <w:r w:rsidRPr="009E12D9">
        <w:t>Ecology</w:t>
      </w:r>
      <w:bookmarkEnd w:id="0"/>
    </w:p>
    <w:p w:rsidR="00FB7632" w:rsidRDefault="001E10BE" w:rsidP="00FF67BF">
      <w:pPr>
        <w:rPr>
          <w:lang w:val="en-US"/>
        </w:rPr>
      </w:pPr>
      <w:r w:rsidRPr="001E10BE">
        <w:rPr>
          <w:lang w:val="en-US"/>
        </w:rPr>
        <w:t xml:space="preserve">Ecology (from Greek: </w:t>
      </w:r>
      <w:r w:rsidRPr="001E10BE">
        <w:t>οἶκος</w:t>
      </w:r>
      <w:r w:rsidRPr="001E10BE">
        <w:rPr>
          <w:lang w:val="en-US"/>
        </w:rPr>
        <w:t>, "house", or "environment"; -</w:t>
      </w:r>
      <w:r w:rsidRPr="001E10BE">
        <w:t>λογία</w:t>
      </w:r>
      <w:r w:rsidRPr="001E10BE">
        <w:rPr>
          <w:lang w:val="en-US"/>
        </w:rPr>
        <w:t>, "study of</w:t>
      </w:r>
      <w:proofErr w:type="gramStart"/>
      <w:r w:rsidRPr="001E10BE">
        <w:rPr>
          <w:lang w:val="en-US"/>
        </w:rPr>
        <w:t>")[</w:t>
      </w:r>
      <w:proofErr w:type="gramEnd"/>
      <w:r w:rsidRPr="001E10BE">
        <w:rPr>
          <w:lang w:val="en-US"/>
        </w:rPr>
        <w:t xml:space="preserve">A] is the branch of biology[1] which studies the interactions among organisms and their environment. </w:t>
      </w:r>
      <w:bookmarkStart w:id="1" w:name="_GoBack"/>
      <w:bookmarkEnd w:id="1"/>
      <w:r w:rsidRPr="001E10BE">
        <w:rPr>
          <w:lang w:val="en-US"/>
        </w:rPr>
        <w:t xml:space="preserve">Objects of study include interactions of </w:t>
      </w:r>
      <w:del w:id="2" w:author="αναστασια κατηκαριδου" w:date="2018-03-26T23:30:00Z">
        <w:r w:rsidRPr="001E10BE" w:rsidDel="00BF29C6">
          <w:rPr>
            <w:lang w:val="en-US"/>
          </w:rPr>
          <w:delText>organisms</w:delText>
        </w:r>
      </w:del>
      <w:ins w:id="3" w:author="αναστασια κατηκαριδου" w:date="2018-03-26T23:30:00Z">
        <w:r w:rsidR="00BF29C6" w:rsidRPr="001E10BE">
          <w:rPr>
            <w:lang w:val="en-US"/>
          </w:rPr>
          <w:t>plants</w:t>
        </w:r>
      </w:ins>
      <w:r w:rsidRPr="001E10BE">
        <w:rPr>
          <w:lang w:val="en-US"/>
        </w:rPr>
        <w:t xml:space="preserve"> with each other and with abiotic components of their environment. Topics of interest include the biodiversity, distribution, biomass, and populations of organisms, as well as cooperation and competition within and between species. </w:t>
      </w:r>
    </w:p>
    <w:p w:rsidR="00FB7632" w:rsidRDefault="00FB7632" w:rsidP="009E12D9">
      <w:pPr>
        <w:pStyle w:val="2"/>
        <w:rPr>
          <w:lang w:val="en-US"/>
        </w:rPr>
      </w:pPr>
      <w:bookmarkStart w:id="4" w:name="_Toc509868575"/>
      <w:r w:rsidRPr="009E12D9">
        <w:rPr>
          <w:lang w:val="en-US"/>
        </w:rPr>
        <w:t>Heading</w:t>
      </w:r>
      <w:r>
        <w:rPr>
          <w:lang w:val="en-US"/>
        </w:rPr>
        <w:t xml:space="preserve"> 2</w:t>
      </w:r>
      <w:bookmarkEnd w:id="4"/>
    </w:p>
    <w:p w:rsidR="007B7D0A" w:rsidRDefault="001E10BE" w:rsidP="00FB7632">
      <w:pPr>
        <w:rPr>
          <w:lang w:val="en-US"/>
        </w:rPr>
      </w:pPr>
      <w:r w:rsidRPr="001E10BE">
        <w:rPr>
          <w:lang w:val="en-US"/>
        </w:rPr>
        <w:t xml:space="preserve">Ecosystems are dynamically </w:t>
      </w:r>
      <w:del w:id="5" w:author="αναστασια κατηκαριδου" w:date="2018-03-26T23:31:00Z">
        <w:r w:rsidRPr="001E10BE" w:rsidDel="00BF29C6">
          <w:rPr>
            <w:lang w:val="en-US"/>
          </w:rPr>
          <w:delText>interacting</w:delText>
        </w:r>
      </w:del>
      <w:ins w:id="6" w:author="αναστασια κατηκαριδου" w:date="2018-03-26T23:31:00Z">
        <w:r w:rsidR="00BF29C6" w:rsidRPr="001E10BE">
          <w:rPr>
            <w:lang w:val="en-US"/>
          </w:rPr>
          <w:t>cooperating</w:t>
        </w:r>
      </w:ins>
      <w:r w:rsidRPr="001E10BE">
        <w:rPr>
          <w:lang w:val="en-US"/>
        </w:rPr>
        <w:t xml:space="preserve">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w:t>
      </w:r>
      <w:r w:rsidRPr="001E10BE">
        <w:rPr>
          <w:lang w:val="en-US"/>
        </w:rPr>
        <w:lastRenderedPageBreak/>
        <w:t>organisms with specific life history traits. Biodiversity means the varieties of species, genes, and ecosystems, enhances certain ecosystem services.</w:t>
      </w:r>
    </w:p>
    <w:p w:rsidR="007B7D0A" w:rsidRDefault="007B7D0A">
      <w:pPr>
        <w:rPr>
          <w:lang w:val="en-US"/>
        </w:rPr>
      </w:pPr>
      <w:r>
        <w:rPr>
          <w:lang w:val="en-US"/>
        </w:rPr>
        <w:br w:type="page"/>
      </w:r>
    </w:p>
    <w:p w:rsidR="00C9317C" w:rsidRPr="00726CE6" w:rsidRDefault="00FB7632" w:rsidP="00C9317C">
      <w:pPr>
        <w:pStyle w:val="1"/>
        <w:rPr>
          <w:lang w:val="en-US"/>
        </w:rPr>
      </w:pPr>
      <w:bookmarkStart w:id="7" w:name="_Toc509868576"/>
      <w:r w:rsidRPr="00726CE6">
        <w:rPr>
          <w:lang w:val="en-US"/>
        </w:rPr>
        <w:lastRenderedPageBreak/>
        <w:t>Hie</w:t>
      </w:r>
      <w:r w:rsidR="00C9317C" w:rsidRPr="00726CE6">
        <w:rPr>
          <w:lang w:val="en-US"/>
        </w:rPr>
        <w:t>rarchy</w:t>
      </w:r>
      <w:bookmarkEnd w:id="7"/>
    </w:p>
    <w:p w:rsidR="007B7D0A" w:rsidRPr="007B7D0A" w:rsidRDefault="007B7D0A" w:rsidP="007B7D0A">
      <w:pPr>
        <w:rPr>
          <w:lang w:val="en-US"/>
        </w:rPr>
      </w:pPr>
      <w:r w:rsidRPr="007B7D0A">
        <w:rPr>
          <w:lang w:val="en-US"/>
        </w:rPr>
        <w:t xml:space="preserve">The scale of ecological dynamics can operate like a closed system, such as aphids migrating on a single tree, while at the same time remain open </w:t>
      </w:r>
      <w:proofErr w:type="gramStart"/>
      <w:r w:rsidRPr="007B7D0A">
        <w:rPr>
          <w:lang w:val="en-US"/>
        </w:rPr>
        <w:t>with regard to</w:t>
      </w:r>
      <w:proofErr w:type="gramEnd"/>
      <w:r w:rsidRPr="007B7D0A">
        <w:rPr>
          <w:lang w:val="en-US"/>
        </w:rPr>
        <w:t xml:space="preserve">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C9317C" w:rsidRDefault="00C9317C" w:rsidP="00FF67BF">
      <w:pPr>
        <w:pStyle w:val="2"/>
        <w:rPr>
          <w:lang w:val="en-US"/>
        </w:rPr>
      </w:pPr>
      <w:bookmarkStart w:id="8" w:name="_Toc509868577"/>
      <w:r w:rsidRPr="009E12D9">
        <w:rPr>
          <w:lang w:val="en-US"/>
        </w:rPr>
        <w:t>Heading</w:t>
      </w:r>
      <w:r>
        <w:rPr>
          <w:lang w:val="en-US"/>
        </w:rPr>
        <w:t xml:space="preserve"> 2</w:t>
      </w:r>
      <w:bookmarkEnd w:id="8"/>
    </w:p>
    <w:p w:rsidR="007B7D0A" w:rsidRDefault="007B7D0A" w:rsidP="007B7D0A">
      <w:pPr>
        <w:rPr>
          <w:lang w:val="en-US"/>
        </w:rPr>
      </w:pPr>
      <w:r w:rsidRPr="007B7D0A">
        <w:rPr>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w:t>
      </w:r>
      <w:del w:id="9" w:author="αναστασια κατηκαριδου" w:date="2018-03-26T23:32:00Z">
        <w:r w:rsidRPr="007B7D0A" w:rsidDel="00BF29C6">
          <w:rPr>
            <w:lang w:val="en-US"/>
          </w:rPr>
          <w:delText>fixers</w:delText>
        </w:r>
      </w:del>
      <w:ins w:id="10" w:author="αναστασια κατηκαριδου" w:date="2018-03-26T23:32:00Z">
        <w:r w:rsidR="00BF29C6" w:rsidRPr="007B7D0A">
          <w:rPr>
            <w:lang w:val="en-US"/>
          </w:rPr>
          <w:t>menders</w:t>
        </w:r>
      </w:ins>
      <w:r w:rsidRPr="007B7D0A">
        <w:rPr>
          <w:lang w:val="en-US"/>
        </w:rPr>
        <w:t>, can lead to disproportionate, perhaps irreversible, changes in the system properties."[10]:14</w:t>
      </w:r>
    </w:p>
    <w:p w:rsidR="007B7D0A" w:rsidRDefault="007B7D0A">
      <w:pPr>
        <w:rPr>
          <w:lang w:val="en-US"/>
        </w:rPr>
      </w:pPr>
      <w:r>
        <w:rPr>
          <w:lang w:val="en-US"/>
        </w:rPr>
        <w:br w:type="page"/>
      </w:r>
    </w:p>
    <w:p w:rsidR="00C9317C" w:rsidRPr="00726CE6" w:rsidRDefault="00C9317C" w:rsidP="00C9317C">
      <w:pPr>
        <w:pStyle w:val="1"/>
        <w:rPr>
          <w:lang w:val="en-US"/>
        </w:rPr>
      </w:pPr>
      <w:bookmarkStart w:id="11" w:name="_Toc509868578"/>
      <w:r w:rsidRPr="00726CE6">
        <w:rPr>
          <w:lang w:val="en-US"/>
        </w:rPr>
        <w:lastRenderedPageBreak/>
        <w:t>Biodiversity</w:t>
      </w:r>
      <w:bookmarkEnd w:id="11"/>
    </w:p>
    <w:p w:rsidR="00C9317C" w:rsidRDefault="007B7D0A" w:rsidP="007B7D0A">
      <w:pPr>
        <w:rPr>
          <w:lang w:val="en-US"/>
        </w:rPr>
      </w:pPr>
      <w:r w:rsidRPr="007B7D0A">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w:t>
      </w:r>
    </w:p>
    <w:p w:rsidR="00C9317C" w:rsidRDefault="00C9317C" w:rsidP="009E12D9">
      <w:pPr>
        <w:pStyle w:val="2"/>
        <w:rPr>
          <w:lang w:val="en-US"/>
        </w:rPr>
      </w:pPr>
      <w:bookmarkStart w:id="12" w:name="_Toc509868579"/>
      <w:r w:rsidRPr="009E12D9">
        <w:rPr>
          <w:lang w:val="en-US"/>
        </w:rPr>
        <w:t>Heading</w:t>
      </w:r>
      <w:r>
        <w:rPr>
          <w:lang w:val="en-US"/>
        </w:rPr>
        <w:t xml:space="preserve"> 2</w:t>
      </w:r>
      <w:bookmarkEnd w:id="12"/>
    </w:p>
    <w:p w:rsidR="007B7D0A" w:rsidRDefault="007B7D0A" w:rsidP="007B7D0A">
      <w:pPr>
        <w:rPr>
          <w:lang w:val="en-US"/>
        </w:rPr>
      </w:pPr>
      <w:r w:rsidRPr="007B7D0A">
        <w:rPr>
          <w:lang w:val="en-US"/>
        </w:rPr>
        <w:t xml:space="preserve">Conservation priorities and management techniques require different approaches and considerations to address the full ecological scope of biodiversity. Natural capital that supports populations is critical for maintaining ecosystem </w:t>
      </w:r>
      <w:proofErr w:type="gramStart"/>
      <w:r w:rsidRPr="007B7D0A">
        <w:rPr>
          <w:lang w:val="en-US"/>
        </w:rPr>
        <w:t>services[</w:t>
      </w:r>
      <w:proofErr w:type="gramEnd"/>
      <w:r w:rsidRPr="007B7D0A">
        <w:rPr>
          <w:lang w:val="en-US"/>
        </w:rPr>
        <w:t xml:space="preserve">19][20] and species migration (e.g., </w:t>
      </w:r>
    </w:p>
    <w:p w:rsidR="005C205D" w:rsidRDefault="005C205D" w:rsidP="007B7D0A">
      <w:pPr>
        <w:rPr>
          <w:lang w:val="en-US"/>
        </w:rPr>
      </w:pPr>
      <w:r>
        <w:rPr>
          <w:lang w:val="en-US"/>
        </w:rPr>
        <w:t xml:space="preserve">                                            Class Schedule</w:t>
      </w:r>
    </w:p>
    <w:tbl>
      <w:tblPr>
        <w:tblStyle w:val="a5"/>
        <w:tblW w:w="0" w:type="auto"/>
        <w:tblLook w:val="04A0" w:firstRow="1" w:lastRow="0" w:firstColumn="1" w:lastColumn="0" w:noHBand="0" w:noVBand="1"/>
      </w:tblPr>
      <w:tblGrid>
        <w:gridCol w:w="1698"/>
        <w:gridCol w:w="1698"/>
        <w:gridCol w:w="1699"/>
        <w:gridCol w:w="1699"/>
        <w:gridCol w:w="1699"/>
      </w:tblGrid>
      <w:tr w:rsidR="001071C2" w:rsidRPr="001071C2" w:rsidTr="001071C2">
        <w:tc>
          <w:tcPr>
            <w:tcW w:w="1698" w:type="dxa"/>
            <w:shd w:val="clear" w:color="auto" w:fill="4472C4" w:themeFill="accent1"/>
          </w:tcPr>
          <w:p w:rsidR="002C6840" w:rsidRPr="001071C2" w:rsidRDefault="002C6840">
            <w:pPr>
              <w:ind w:firstLine="0"/>
              <w:rPr>
                <w:b/>
                <w:color w:val="FFFFFF" w:themeColor="background1"/>
                <w:lang w:val="en-US"/>
              </w:rPr>
            </w:pPr>
            <w:r w:rsidRPr="001071C2">
              <w:rPr>
                <w:b/>
                <w:color w:val="FFFFFF" w:themeColor="background1"/>
                <w:lang w:val="en-US"/>
              </w:rPr>
              <w:t>LESSON</w:t>
            </w:r>
          </w:p>
        </w:tc>
        <w:tc>
          <w:tcPr>
            <w:tcW w:w="1698" w:type="dxa"/>
            <w:shd w:val="clear" w:color="auto" w:fill="4472C4" w:themeFill="accent1"/>
          </w:tcPr>
          <w:p w:rsidR="002C6840" w:rsidRPr="001071C2" w:rsidRDefault="002C6840">
            <w:pPr>
              <w:ind w:firstLine="0"/>
              <w:rPr>
                <w:b/>
                <w:color w:val="FFFFFF" w:themeColor="background1"/>
                <w:lang w:val="en-US"/>
              </w:rPr>
            </w:pPr>
            <w:r w:rsidRPr="001071C2">
              <w:rPr>
                <w:b/>
                <w:color w:val="FFFFFF" w:themeColor="background1"/>
                <w:lang w:val="en-US"/>
              </w:rPr>
              <w:t>TOPIC</w:t>
            </w:r>
          </w:p>
        </w:tc>
        <w:tc>
          <w:tcPr>
            <w:tcW w:w="1699" w:type="dxa"/>
            <w:shd w:val="clear" w:color="auto" w:fill="4472C4" w:themeFill="accent1"/>
          </w:tcPr>
          <w:p w:rsidR="002C6840" w:rsidRPr="001071C2" w:rsidRDefault="002C6840">
            <w:pPr>
              <w:ind w:firstLine="0"/>
              <w:rPr>
                <w:b/>
                <w:color w:val="FFFFFF" w:themeColor="background1"/>
                <w:lang w:val="en-US"/>
              </w:rPr>
            </w:pPr>
            <w:r w:rsidRPr="001071C2">
              <w:rPr>
                <w:b/>
                <w:color w:val="FFFFFF" w:themeColor="background1"/>
                <w:lang w:val="en-US"/>
              </w:rPr>
              <w:t>ASSIGNMENT</w:t>
            </w:r>
          </w:p>
        </w:tc>
        <w:tc>
          <w:tcPr>
            <w:tcW w:w="1699" w:type="dxa"/>
            <w:shd w:val="clear" w:color="auto" w:fill="4472C4" w:themeFill="accent1"/>
          </w:tcPr>
          <w:p w:rsidR="002C6840" w:rsidRPr="001071C2" w:rsidRDefault="002C6840">
            <w:pPr>
              <w:ind w:firstLine="0"/>
              <w:rPr>
                <w:b/>
                <w:color w:val="FFFFFF" w:themeColor="background1"/>
                <w:lang w:val="en-US"/>
              </w:rPr>
            </w:pPr>
            <w:r w:rsidRPr="001071C2">
              <w:rPr>
                <w:b/>
                <w:color w:val="FFFFFF" w:themeColor="background1"/>
                <w:lang w:val="en-US"/>
              </w:rPr>
              <w:t>Points</w:t>
            </w:r>
          </w:p>
        </w:tc>
        <w:tc>
          <w:tcPr>
            <w:tcW w:w="1699" w:type="dxa"/>
            <w:shd w:val="clear" w:color="auto" w:fill="4472C4" w:themeFill="accent1"/>
          </w:tcPr>
          <w:p w:rsidR="002C6840" w:rsidRPr="001071C2" w:rsidRDefault="002C6840">
            <w:pPr>
              <w:ind w:firstLine="0"/>
              <w:rPr>
                <w:b/>
                <w:color w:val="FFFFFF" w:themeColor="background1"/>
                <w:lang w:val="en-US"/>
              </w:rPr>
            </w:pPr>
            <w:r w:rsidRPr="001071C2">
              <w:rPr>
                <w:b/>
                <w:color w:val="FFFFFF" w:themeColor="background1"/>
                <w:lang w:val="en-US"/>
              </w:rPr>
              <w:t>DUE</w:t>
            </w:r>
          </w:p>
        </w:tc>
      </w:tr>
      <w:tr w:rsidR="005C205D" w:rsidTr="001071C2">
        <w:trPr>
          <w:trHeight w:val="375"/>
        </w:trPr>
        <w:tc>
          <w:tcPr>
            <w:tcW w:w="1698" w:type="dxa"/>
            <w:vMerge w:val="restart"/>
            <w:shd w:val="clear" w:color="auto" w:fill="BDD6EE" w:themeFill="accent5" w:themeFillTint="66"/>
          </w:tcPr>
          <w:p w:rsidR="005C205D" w:rsidRDefault="005C205D" w:rsidP="005C205D">
            <w:pPr>
              <w:ind w:firstLine="0"/>
              <w:jc w:val="center"/>
              <w:rPr>
                <w:lang w:val="en-US"/>
              </w:rPr>
            </w:pPr>
            <w:r>
              <w:rPr>
                <w:lang w:val="en-US"/>
              </w:rPr>
              <w:t>1</w:t>
            </w:r>
          </w:p>
        </w:tc>
        <w:tc>
          <w:tcPr>
            <w:tcW w:w="1698" w:type="dxa"/>
            <w:vMerge w:val="restart"/>
            <w:shd w:val="clear" w:color="auto" w:fill="BDD6EE" w:themeFill="accent5" w:themeFillTint="66"/>
          </w:tcPr>
          <w:p w:rsidR="005C205D" w:rsidRDefault="005C205D">
            <w:pPr>
              <w:ind w:firstLine="0"/>
              <w:rPr>
                <w:lang w:val="en-US"/>
              </w:rPr>
            </w:pPr>
            <w:r>
              <w:rPr>
                <w:lang w:val="en-US"/>
              </w:rPr>
              <w:t>What is Distance Learning?</w:t>
            </w:r>
          </w:p>
        </w:tc>
        <w:tc>
          <w:tcPr>
            <w:tcW w:w="1699" w:type="dxa"/>
            <w:shd w:val="clear" w:color="auto" w:fill="BDD6EE" w:themeFill="accent5" w:themeFillTint="66"/>
          </w:tcPr>
          <w:p w:rsidR="005C205D" w:rsidRDefault="005C205D">
            <w:pPr>
              <w:ind w:firstLine="0"/>
              <w:rPr>
                <w:lang w:val="en-US"/>
              </w:rPr>
            </w:pPr>
            <w:r>
              <w:rPr>
                <w:lang w:val="en-US"/>
              </w:rPr>
              <w:t>Wiki #1</w:t>
            </w:r>
          </w:p>
        </w:tc>
        <w:tc>
          <w:tcPr>
            <w:tcW w:w="1699" w:type="dxa"/>
            <w:shd w:val="clear" w:color="auto" w:fill="BDD6EE" w:themeFill="accent5" w:themeFillTint="66"/>
          </w:tcPr>
          <w:p w:rsidR="005C205D" w:rsidRDefault="005C205D">
            <w:pPr>
              <w:ind w:firstLine="0"/>
              <w:rPr>
                <w:lang w:val="en-US"/>
              </w:rPr>
            </w:pPr>
            <w:r>
              <w:rPr>
                <w:lang w:val="en-US"/>
              </w:rPr>
              <w:t>10</w:t>
            </w:r>
          </w:p>
        </w:tc>
        <w:tc>
          <w:tcPr>
            <w:tcW w:w="1699" w:type="dxa"/>
            <w:shd w:val="clear" w:color="auto" w:fill="BDD6EE" w:themeFill="accent5" w:themeFillTint="66"/>
          </w:tcPr>
          <w:p w:rsidR="005C205D" w:rsidRDefault="005C205D">
            <w:pPr>
              <w:ind w:firstLine="0"/>
              <w:rPr>
                <w:lang w:val="en-US"/>
              </w:rPr>
            </w:pPr>
            <w:r>
              <w:rPr>
                <w:lang w:val="en-US"/>
              </w:rPr>
              <w:t>March 10</w:t>
            </w:r>
          </w:p>
        </w:tc>
      </w:tr>
      <w:tr w:rsidR="005C205D" w:rsidTr="002C6840">
        <w:trPr>
          <w:trHeight w:val="420"/>
        </w:trPr>
        <w:tc>
          <w:tcPr>
            <w:tcW w:w="1698" w:type="dxa"/>
            <w:vMerge/>
          </w:tcPr>
          <w:p w:rsidR="005C205D" w:rsidRDefault="005C205D">
            <w:pPr>
              <w:ind w:firstLine="0"/>
              <w:rPr>
                <w:lang w:val="en-US"/>
              </w:rPr>
            </w:pPr>
          </w:p>
        </w:tc>
        <w:tc>
          <w:tcPr>
            <w:tcW w:w="1698" w:type="dxa"/>
            <w:vMerge/>
          </w:tcPr>
          <w:p w:rsidR="005C205D" w:rsidRDefault="005C205D">
            <w:pPr>
              <w:ind w:firstLine="0"/>
              <w:rPr>
                <w:lang w:val="en-US"/>
              </w:rPr>
            </w:pPr>
          </w:p>
        </w:tc>
        <w:tc>
          <w:tcPr>
            <w:tcW w:w="1699" w:type="dxa"/>
          </w:tcPr>
          <w:p w:rsidR="005C205D" w:rsidRDefault="005C205D">
            <w:pPr>
              <w:ind w:firstLine="0"/>
              <w:rPr>
                <w:lang w:val="en-US"/>
              </w:rPr>
            </w:pPr>
            <w:r>
              <w:rPr>
                <w:lang w:val="en-US"/>
              </w:rPr>
              <w:t>Presentation</w:t>
            </w:r>
          </w:p>
        </w:tc>
        <w:tc>
          <w:tcPr>
            <w:tcW w:w="1699" w:type="dxa"/>
          </w:tcPr>
          <w:p w:rsidR="005C205D" w:rsidRDefault="005C205D">
            <w:pPr>
              <w:ind w:firstLine="0"/>
              <w:rPr>
                <w:lang w:val="en-US"/>
              </w:rPr>
            </w:pPr>
            <w:r>
              <w:rPr>
                <w:lang w:val="en-US"/>
              </w:rPr>
              <w:t>20</w:t>
            </w:r>
          </w:p>
        </w:tc>
        <w:tc>
          <w:tcPr>
            <w:tcW w:w="1699" w:type="dxa"/>
          </w:tcPr>
          <w:p w:rsidR="005C205D" w:rsidRDefault="005C205D">
            <w:pPr>
              <w:ind w:firstLine="0"/>
              <w:rPr>
                <w:lang w:val="en-US"/>
              </w:rPr>
            </w:pPr>
          </w:p>
        </w:tc>
      </w:tr>
      <w:tr w:rsidR="002C6840" w:rsidTr="001071C2">
        <w:tc>
          <w:tcPr>
            <w:tcW w:w="1698" w:type="dxa"/>
            <w:shd w:val="clear" w:color="auto" w:fill="BDD6EE" w:themeFill="accent5" w:themeFillTint="66"/>
          </w:tcPr>
          <w:p w:rsidR="002C6840" w:rsidRDefault="002C6840" w:rsidP="005C205D">
            <w:pPr>
              <w:ind w:firstLine="0"/>
              <w:jc w:val="center"/>
              <w:rPr>
                <w:lang w:val="en-US"/>
              </w:rPr>
            </w:pPr>
            <w:r>
              <w:rPr>
                <w:lang w:val="en-US"/>
              </w:rPr>
              <w:t>2</w:t>
            </w:r>
          </w:p>
        </w:tc>
        <w:tc>
          <w:tcPr>
            <w:tcW w:w="1698" w:type="dxa"/>
            <w:shd w:val="clear" w:color="auto" w:fill="BDD6EE" w:themeFill="accent5" w:themeFillTint="66"/>
          </w:tcPr>
          <w:p w:rsidR="002C6840" w:rsidRDefault="005C205D">
            <w:pPr>
              <w:ind w:firstLine="0"/>
              <w:rPr>
                <w:lang w:val="en-US"/>
              </w:rPr>
            </w:pPr>
            <w:r>
              <w:rPr>
                <w:lang w:val="en-US"/>
              </w:rPr>
              <w:t>History &amp; Theories</w:t>
            </w:r>
          </w:p>
        </w:tc>
        <w:tc>
          <w:tcPr>
            <w:tcW w:w="1699" w:type="dxa"/>
            <w:shd w:val="clear" w:color="auto" w:fill="BDD6EE" w:themeFill="accent5" w:themeFillTint="66"/>
          </w:tcPr>
          <w:p w:rsidR="002C6840" w:rsidRDefault="005C205D">
            <w:pPr>
              <w:ind w:firstLine="0"/>
              <w:rPr>
                <w:lang w:val="en-US"/>
              </w:rPr>
            </w:pPr>
            <w:proofErr w:type="gramStart"/>
            <w:r>
              <w:rPr>
                <w:lang w:val="en-US"/>
              </w:rPr>
              <w:t>Brief  Paper</w:t>
            </w:r>
            <w:proofErr w:type="gramEnd"/>
          </w:p>
        </w:tc>
        <w:tc>
          <w:tcPr>
            <w:tcW w:w="1699" w:type="dxa"/>
            <w:shd w:val="clear" w:color="auto" w:fill="BDD6EE" w:themeFill="accent5" w:themeFillTint="66"/>
          </w:tcPr>
          <w:p w:rsidR="002C6840" w:rsidRDefault="005C205D">
            <w:pPr>
              <w:ind w:firstLine="0"/>
              <w:rPr>
                <w:lang w:val="en-US"/>
              </w:rPr>
            </w:pPr>
            <w:r>
              <w:rPr>
                <w:lang w:val="en-US"/>
              </w:rPr>
              <w:t>20</w:t>
            </w:r>
          </w:p>
        </w:tc>
        <w:tc>
          <w:tcPr>
            <w:tcW w:w="1699" w:type="dxa"/>
            <w:shd w:val="clear" w:color="auto" w:fill="BDD6EE" w:themeFill="accent5" w:themeFillTint="66"/>
          </w:tcPr>
          <w:p w:rsidR="002C6840" w:rsidRDefault="005C205D">
            <w:pPr>
              <w:ind w:firstLine="0"/>
              <w:rPr>
                <w:lang w:val="en-US"/>
              </w:rPr>
            </w:pPr>
            <w:r>
              <w:rPr>
                <w:lang w:val="en-US"/>
              </w:rPr>
              <w:t>March 24</w:t>
            </w:r>
          </w:p>
        </w:tc>
      </w:tr>
      <w:tr w:rsidR="002C6840" w:rsidTr="009F5481">
        <w:tc>
          <w:tcPr>
            <w:tcW w:w="8493" w:type="dxa"/>
            <w:gridSpan w:val="5"/>
          </w:tcPr>
          <w:p w:rsidR="002C6840" w:rsidRDefault="005C205D" w:rsidP="005C205D">
            <w:pPr>
              <w:ind w:firstLine="0"/>
              <w:jc w:val="center"/>
              <w:rPr>
                <w:lang w:val="en-US"/>
              </w:rPr>
            </w:pPr>
            <w:r>
              <w:rPr>
                <w:lang w:val="en-US"/>
              </w:rPr>
              <w:t>Spring Break</w:t>
            </w:r>
          </w:p>
        </w:tc>
      </w:tr>
      <w:tr w:rsidR="005C205D" w:rsidTr="001071C2">
        <w:trPr>
          <w:trHeight w:val="405"/>
        </w:trPr>
        <w:tc>
          <w:tcPr>
            <w:tcW w:w="1698" w:type="dxa"/>
            <w:vMerge w:val="restart"/>
            <w:shd w:val="clear" w:color="auto" w:fill="BDD6EE" w:themeFill="accent5" w:themeFillTint="66"/>
          </w:tcPr>
          <w:p w:rsidR="005C205D" w:rsidRDefault="005C205D" w:rsidP="005C205D">
            <w:pPr>
              <w:ind w:firstLine="0"/>
              <w:jc w:val="center"/>
              <w:rPr>
                <w:lang w:val="en-US"/>
              </w:rPr>
            </w:pPr>
            <w:r>
              <w:rPr>
                <w:lang w:val="en-US"/>
              </w:rPr>
              <w:t>3</w:t>
            </w:r>
          </w:p>
        </w:tc>
        <w:tc>
          <w:tcPr>
            <w:tcW w:w="1698" w:type="dxa"/>
            <w:vMerge w:val="restart"/>
            <w:shd w:val="clear" w:color="auto" w:fill="BDD6EE" w:themeFill="accent5" w:themeFillTint="66"/>
          </w:tcPr>
          <w:p w:rsidR="005C205D" w:rsidRDefault="001071C2">
            <w:pPr>
              <w:ind w:firstLine="0"/>
              <w:rPr>
                <w:lang w:val="en-US"/>
              </w:rPr>
            </w:pPr>
            <w:r>
              <w:rPr>
                <w:lang w:val="en-US"/>
              </w:rPr>
              <w:t>Distance Learners</w:t>
            </w:r>
          </w:p>
        </w:tc>
        <w:tc>
          <w:tcPr>
            <w:tcW w:w="1699" w:type="dxa"/>
            <w:shd w:val="clear" w:color="auto" w:fill="BDD6EE" w:themeFill="accent5" w:themeFillTint="66"/>
          </w:tcPr>
          <w:p w:rsidR="005C205D" w:rsidRDefault="001071C2">
            <w:pPr>
              <w:ind w:firstLine="0"/>
              <w:rPr>
                <w:lang w:val="en-US"/>
              </w:rPr>
            </w:pPr>
            <w:r>
              <w:rPr>
                <w:lang w:val="en-US"/>
              </w:rPr>
              <w:t>Discussion#1</w:t>
            </w:r>
          </w:p>
        </w:tc>
        <w:tc>
          <w:tcPr>
            <w:tcW w:w="1699" w:type="dxa"/>
            <w:shd w:val="clear" w:color="auto" w:fill="BDD6EE" w:themeFill="accent5" w:themeFillTint="66"/>
          </w:tcPr>
          <w:p w:rsidR="005C205D" w:rsidRDefault="001071C2">
            <w:pPr>
              <w:ind w:firstLine="0"/>
              <w:rPr>
                <w:lang w:val="en-US"/>
              </w:rPr>
            </w:pPr>
            <w:r>
              <w:rPr>
                <w:lang w:val="en-US"/>
              </w:rPr>
              <w:t>10</w:t>
            </w:r>
          </w:p>
        </w:tc>
        <w:tc>
          <w:tcPr>
            <w:tcW w:w="1699" w:type="dxa"/>
            <w:shd w:val="clear" w:color="auto" w:fill="BDD6EE" w:themeFill="accent5" w:themeFillTint="66"/>
          </w:tcPr>
          <w:p w:rsidR="005C205D" w:rsidRDefault="001071C2">
            <w:pPr>
              <w:ind w:firstLine="0"/>
              <w:rPr>
                <w:lang w:val="en-US"/>
              </w:rPr>
            </w:pPr>
            <w:r>
              <w:rPr>
                <w:lang w:val="en-US"/>
              </w:rPr>
              <w:t>April 7</w:t>
            </w:r>
          </w:p>
        </w:tc>
      </w:tr>
      <w:tr w:rsidR="005C205D" w:rsidTr="002C6840">
        <w:trPr>
          <w:trHeight w:val="405"/>
        </w:trPr>
        <w:tc>
          <w:tcPr>
            <w:tcW w:w="1698" w:type="dxa"/>
            <w:vMerge/>
          </w:tcPr>
          <w:p w:rsidR="005C205D" w:rsidRDefault="005C205D">
            <w:pPr>
              <w:ind w:firstLine="0"/>
              <w:rPr>
                <w:lang w:val="en-US"/>
              </w:rPr>
            </w:pPr>
          </w:p>
        </w:tc>
        <w:tc>
          <w:tcPr>
            <w:tcW w:w="1698" w:type="dxa"/>
            <w:vMerge/>
          </w:tcPr>
          <w:p w:rsidR="005C205D" w:rsidRDefault="005C205D">
            <w:pPr>
              <w:ind w:firstLine="0"/>
              <w:rPr>
                <w:lang w:val="en-US"/>
              </w:rPr>
            </w:pPr>
          </w:p>
        </w:tc>
        <w:tc>
          <w:tcPr>
            <w:tcW w:w="1699" w:type="dxa"/>
          </w:tcPr>
          <w:p w:rsidR="005C205D" w:rsidRDefault="001071C2">
            <w:pPr>
              <w:ind w:firstLine="0"/>
              <w:rPr>
                <w:lang w:val="en-US"/>
              </w:rPr>
            </w:pPr>
            <w:r>
              <w:rPr>
                <w:lang w:val="en-US"/>
              </w:rPr>
              <w:t>Group Project</w:t>
            </w:r>
          </w:p>
        </w:tc>
        <w:tc>
          <w:tcPr>
            <w:tcW w:w="1699" w:type="dxa"/>
          </w:tcPr>
          <w:p w:rsidR="005C205D" w:rsidRDefault="001071C2">
            <w:pPr>
              <w:ind w:firstLine="0"/>
              <w:rPr>
                <w:lang w:val="en-US"/>
              </w:rPr>
            </w:pPr>
            <w:r>
              <w:rPr>
                <w:lang w:val="en-US"/>
              </w:rPr>
              <w:t>50</w:t>
            </w:r>
          </w:p>
        </w:tc>
        <w:tc>
          <w:tcPr>
            <w:tcW w:w="1699" w:type="dxa"/>
          </w:tcPr>
          <w:p w:rsidR="005C205D" w:rsidRDefault="001071C2">
            <w:pPr>
              <w:ind w:firstLine="0"/>
              <w:rPr>
                <w:lang w:val="en-US"/>
              </w:rPr>
            </w:pPr>
            <w:r>
              <w:rPr>
                <w:lang w:val="en-US"/>
              </w:rPr>
              <w:t>April 14</w:t>
            </w:r>
          </w:p>
        </w:tc>
      </w:tr>
      <w:tr w:rsidR="002C6840" w:rsidTr="001071C2">
        <w:tc>
          <w:tcPr>
            <w:tcW w:w="1698" w:type="dxa"/>
            <w:shd w:val="clear" w:color="auto" w:fill="BDD6EE" w:themeFill="accent5" w:themeFillTint="66"/>
          </w:tcPr>
          <w:p w:rsidR="002C6840" w:rsidRDefault="001071C2" w:rsidP="001071C2">
            <w:pPr>
              <w:ind w:firstLine="0"/>
              <w:jc w:val="center"/>
              <w:rPr>
                <w:lang w:val="en-US"/>
              </w:rPr>
            </w:pPr>
            <w:r>
              <w:rPr>
                <w:lang w:val="en-US"/>
              </w:rPr>
              <w:t>4</w:t>
            </w:r>
          </w:p>
        </w:tc>
        <w:tc>
          <w:tcPr>
            <w:tcW w:w="1698" w:type="dxa"/>
            <w:shd w:val="clear" w:color="auto" w:fill="BDD6EE" w:themeFill="accent5" w:themeFillTint="66"/>
          </w:tcPr>
          <w:p w:rsidR="002C6840" w:rsidRDefault="001071C2">
            <w:pPr>
              <w:ind w:firstLine="0"/>
              <w:rPr>
                <w:lang w:val="en-US"/>
              </w:rPr>
            </w:pPr>
            <w:r>
              <w:rPr>
                <w:lang w:val="en-US"/>
              </w:rPr>
              <w:t>Media Selection</w:t>
            </w:r>
          </w:p>
        </w:tc>
        <w:tc>
          <w:tcPr>
            <w:tcW w:w="1699" w:type="dxa"/>
            <w:shd w:val="clear" w:color="auto" w:fill="BDD6EE" w:themeFill="accent5" w:themeFillTint="66"/>
          </w:tcPr>
          <w:p w:rsidR="002C6840" w:rsidRDefault="001071C2">
            <w:pPr>
              <w:ind w:firstLine="0"/>
              <w:rPr>
                <w:lang w:val="en-US"/>
              </w:rPr>
            </w:pPr>
            <w:r>
              <w:rPr>
                <w:lang w:val="en-US"/>
              </w:rPr>
              <w:t>Blog#1</w:t>
            </w:r>
          </w:p>
        </w:tc>
        <w:tc>
          <w:tcPr>
            <w:tcW w:w="1699" w:type="dxa"/>
            <w:shd w:val="clear" w:color="auto" w:fill="BDD6EE" w:themeFill="accent5" w:themeFillTint="66"/>
          </w:tcPr>
          <w:p w:rsidR="002C6840" w:rsidRDefault="001071C2">
            <w:pPr>
              <w:ind w:firstLine="0"/>
              <w:rPr>
                <w:lang w:val="en-US"/>
              </w:rPr>
            </w:pPr>
            <w:r>
              <w:rPr>
                <w:lang w:val="en-US"/>
              </w:rPr>
              <w:t>10</w:t>
            </w:r>
          </w:p>
        </w:tc>
        <w:tc>
          <w:tcPr>
            <w:tcW w:w="1699" w:type="dxa"/>
            <w:shd w:val="clear" w:color="auto" w:fill="BDD6EE" w:themeFill="accent5" w:themeFillTint="66"/>
          </w:tcPr>
          <w:p w:rsidR="002C6840" w:rsidRDefault="001071C2">
            <w:pPr>
              <w:ind w:firstLine="0"/>
              <w:rPr>
                <w:lang w:val="en-US"/>
              </w:rPr>
            </w:pPr>
            <w:r>
              <w:rPr>
                <w:lang w:val="en-US"/>
              </w:rPr>
              <w:t>April 21</w:t>
            </w:r>
          </w:p>
        </w:tc>
      </w:tr>
    </w:tbl>
    <w:p w:rsidR="007B7D0A" w:rsidRPr="00AC6E18" w:rsidRDefault="007B7D0A" w:rsidP="00AC6E18">
      <w:pPr>
        <w:pStyle w:val="1"/>
      </w:pPr>
    </w:p>
    <w:p w:rsidR="00C9317C" w:rsidRPr="00AC6E18" w:rsidRDefault="00C9317C" w:rsidP="00AC6E18">
      <w:pPr>
        <w:pStyle w:val="1"/>
      </w:pPr>
      <w:bookmarkStart w:id="13" w:name="_Toc509868580"/>
      <w:r w:rsidRPr="00AC6E18">
        <w:t>Habitat</w:t>
      </w:r>
      <w:bookmarkEnd w:id="13"/>
    </w:p>
    <w:p w:rsidR="00C9317C" w:rsidRDefault="00AE2461" w:rsidP="007B7D0A">
      <w:pPr>
        <w:rPr>
          <w:lang w:val="en-US"/>
        </w:rPr>
      </w:pPr>
      <w:r>
        <w:rPr>
          <w:noProof/>
          <w:lang w:val="en-US"/>
        </w:rPr>
        <w:drawing>
          <wp:anchor distT="0" distB="0" distL="114300" distR="114300" simplePos="0" relativeHeight="251658240" behindDoc="0" locked="0" layoutInCell="1" allowOverlap="1">
            <wp:simplePos x="0" y="0"/>
            <wp:positionH relativeFrom="margin">
              <wp:posOffset>-479425</wp:posOffset>
            </wp:positionH>
            <wp:positionV relativeFrom="margin">
              <wp:posOffset>2514600</wp:posOffset>
            </wp:positionV>
            <wp:extent cx="4305300" cy="3094990"/>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7">
                      <a:extLst>
                        <a:ext uri="{28A0092B-C50C-407E-A947-70E740481C1C}">
                          <a14:useLocalDpi xmlns:a14="http://schemas.microsoft.com/office/drawing/2010/main" val="0"/>
                        </a:ext>
                      </a:extLst>
                    </a:blip>
                    <a:stretch>
                      <a:fillRect/>
                    </a:stretch>
                  </pic:blipFill>
                  <pic:spPr>
                    <a:xfrm>
                      <a:off x="0" y="0"/>
                      <a:ext cx="4305300" cy="3094990"/>
                    </a:xfrm>
                    <a:prstGeom prst="rect">
                      <a:avLst/>
                    </a:prstGeom>
                  </pic:spPr>
                </pic:pic>
              </a:graphicData>
            </a:graphic>
            <wp14:sizeRelH relativeFrom="margin">
              <wp14:pctWidth>0</wp14:pctWidth>
            </wp14:sizeRelH>
            <wp14:sizeRelV relativeFrom="margin">
              <wp14:pctHeight>0</wp14:pctHeight>
            </wp14:sizeRelV>
          </wp:anchor>
        </w:drawing>
      </w:r>
      <w:r w:rsidR="007B7D0A" w:rsidRPr="007B7D0A">
        <w:rPr>
          <w:lang w:val="en-US"/>
        </w:rPr>
        <w:t xml:space="preserve">The habitat of a species describes the environment over which a </w:t>
      </w:r>
      <w:del w:id="14" w:author="αναστασια κατηκαριδου" w:date="2018-03-26T23:32:00Z">
        <w:r w:rsidR="007B7D0A" w:rsidRPr="007B7D0A" w:rsidDel="00BF29C6">
          <w:rPr>
            <w:lang w:val="en-US"/>
          </w:rPr>
          <w:delText>species</w:delText>
        </w:r>
      </w:del>
      <w:ins w:id="15" w:author="αναστασια κατηκαριδου" w:date="2018-03-26T23:32:00Z">
        <w:r w:rsidR="00BF29C6" w:rsidRPr="007B7D0A">
          <w:rPr>
            <w:lang w:val="en-US"/>
          </w:rPr>
          <w:t>types</w:t>
        </w:r>
      </w:ins>
      <w:r w:rsidR="007B7D0A" w:rsidRPr="007B7D0A">
        <w:rPr>
          <w:lang w:val="en-US"/>
        </w:rPr>
        <w:t xml:space="preserve">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w:t>
      </w:r>
    </w:p>
    <w:p w:rsidR="00C9317C" w:rsidRDefault="00C9317C" w:rsidP="00FF67BF">
      <w:pPr>
        <w:pStyle w:val="2"/>
        <w:rPr>
          <w:lang w:val="en-US"/>
        </w:rPr>
      </w:pPr>
      <w:bookmarkStart w:id="16" w:name="_Toc509868581"/>
      <w:r w:rsidRPr="009E12D9">
        <w:rPr>
          <w:lang w:val="en-US"/>
        </w:rPr>
        <w:t>Heading</w:t>
      </w:r>
      <w:r>
        <w:rPr>
          <w:lang w:val="en-US"/>
        </w:rPr>
        <w:t xml:space="preserve"> 2</w:t>
      </w:r>
      <w:bookmarkEnd w:id="16"/>
    </w:p>
    <w:p w:rsidR="007B7D0A" w:rsidRDefault="007B7D0A" w:rsidP="007B7D0A">
      <w:pPr>
        <w:rPr>
          <w:lang w:val="en-US"/>
        </w:rPr>
      </w:pPr>
      <w:r w:rsidRPr="007B7D0A">
        <w:rPr>
          <w:lang w:val="en-US"/>
        </w:rPr>
        <w:t xml:space="preserve">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environment.[24][26][27]Additionally, some species are ecosystem engineers, altering the environment within a localized region. For instance, beavers manage water levels by building dams which improves their habitat in a landscape.</w:t>
      </w:r>
    </w:p>
    <w:p w:rsidR="007B7D0A" w:rsidRDefault="007B7D0A">
      <w:pPr>
        <w:rPr>
          <w:lang w:val="en-US"/>
        </w:rPr>
      </w:pPr>
      <w:r>
        <w:rPr>
          <w:lang w:val="en-US"/>
        </w:rPr>
        <w:lastRenderedPageBreak/>
        <w:br w:type="page"/>
      </w:r>
    </w:p>
    <w:p w:rsidR="00C9317C" w:rsidRPr="00726CE6" w:rsidRDefault="00C9317C" w:rsidP="00C9317C">
      <w:pPr>
        <w:pStyle w:val="1"/>
        <w:rPr>
          <w:lang w:val="en-US"/>
        </w:rPr>
      </w:pPr>
      <w:bookmarkStart w:id="17" w:name="_Toc509868582"/>
      <w:r w:rsidRPr="00726CE6">
        <w:rPr>
          <w:lang w:val="en-US"/>
        </w:rPr>
        <w:lastRenderedPageBreak/>
        <w:t>Biosphere</w:t>
      </w:r>
      <w:bookmarkEnd w:id="17"/>
    </w:p>
    <w:p w:rsidR="00C9317C" w:rsidRDefault="007B7D0A" w:rsidP="007B7D0A">
      <w:pPr>
        <w:rPr>
          <w:lang w:val="en-US"/>
        </w:rPr>
      </w:pPr>
      <w:r w:rsidRPr="007B7D0A">
        <w:rPr>
          <w:lang w:val="en-US"/>
        </w:rPr>
        <w:t xml:space="preserve">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w:t>
      </w:r>
    </w:p>
    <w:p w:rsidR="00C9317C" w:rsidRDefault="00C9317C" w:rsidP="00FF67BF">
      <w:pPr>
        <w:pStyle w:val="2"/>
        <w:rPr>
          <w:lang w:val="en-US"/>
        </w:rPr>
      </w:pPr>
      <w:bookmarkStart w:id="18" w:name="_Toc509868583"/>
      <w:r w:rsidRPr="00FF67BF">
        <w:t>Heading</w:t>
      </w:r>
      <w:r>
        <w:rPr>
          <w:lang w:val="en-US"/>
        </w:rPr>
        <w:t xml:space="preserve"> 2</w:t>
      </w:r>
      <w:bookmarkEnd w:id="18"/>
    </w:p>
    <w:p w:rsidR="003C38FC" w:rsidRDefault="007B7D0A" w:rsidP="007B7D0A">
      <w:pPr>
        <w:rPr>
          <w:lang w:val="en-US"/>
        </w:rPr>
      </w:pPr>
      <w:r w:rsidRPr="007B7D0A">
        <w:rPr>
          <w:lang w:val="en-US"/>
        </w:rPr>
        <w:t xml:space="preserve">The Gaia hypothesis states that there is an emergent feedback loop generated by the metabolism of living organisms that maintains the core temperature of the Earth and atmospheric conditions within a narrow self-regulating range of </w:t>
      </w:r>
      <w:proofErr w:type="gramStart"/>
      <w:r w:rsidRPr="007B7D0A">
        <w:rPr>
          <w:lang w:val="en-US"/>
        </w:rPr>
        <w:t>tolerance.[</w:t>
      </w:r>
      <w:proofErr w:type="gramEnd"/>
      <w:r w:rsidRPr="007B7D0A">
        <w:rPr>
          <w:lang w:val="en-US"/>
        </w:rPr>
        <w:t>48]</w:t>
      </w:r>
    </w:p>
    <w:p w:rsidR="003C38FC" w:rsidRDefault="003C38FC" w:rsidP="003C38FC">
      <w:pPr>
        <w:rPr>
          <w:lang w:val="en-US"/>
        </w:rPr>
      </w:pPr>
      <w:r>
        <w:rPr>
          <w:lang w:val="en-US"/>
        </w:rPr>
        <w:br w:type="page"/>
      </w:r>
    </w:p>
    <w:p w:rsidR="001E10BE" w:rsidRPr="003A1422" w:rsidRDefault="003C38FC" w:rsidP="003C38FC">
      <w:pPr>
        <w:jc w:val="center"/>
        <w:rPr>
          <w:b/>
          <w:color w:val="4472C4" w:themeColor="accent1"/>
          <w:sz w:val="28"/>
          <w:szCs w:val="28"/>
        </w:rPr>
      </w:pPr>
      <w:r w:rsidRPr="003A1422">
        <w:rPr>
          <w:b/>
          <w:color w:val="4472C4" w:themeColor="accent1"/>
          <w:sz w:val="28"/>
          <w:szCs w:val="28"/>
        </w:rPr>
        <w:lastRenderedPageBreak/>
        <w:t xml:space="preserve">Η </w:t>
      </w:r>
      <w:r w:rsidR="003A1422" w:rsidRPr="003A1422">
        <w:rPr>
          <w:b/>
          <w:color w:val="4472C4" w:themeColor="accent1"/>
          <w:sz w:val="28"/>
          <w:szCs w:val="28"/>
        </w:rPr>
        <w:t>ΟΙΚΟΓΕΝΕΙΑ ΜΟΥ</w:t>
      </w:r>
    </w:p>
    <w:p w:rsidR="003C38FC" w:rsidRPr="003C38FC" w:rsidRDefault="003C179E" w:rsidP="003C179E">
      <w:pPr>
        <w:ind w:firstLine="0"/>
      </w:pPr>
      <w:r>
        <w:rPr>
          <w:noProof/>
        </w:rPr>
        <w:drawing>
          <wp:inline distT="0" distB="0" distL="0" distR="0">
            <wp:extent cx="5913755" cy="3302000"/>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3C38FC" w:rsidRPr="003C38FC" w:rsidSect="008A1F47">
      <w:headerReference w:type="default" r:id="rId13"/>
      <w:footerReference w:type="default" r:id="rId14"/>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580" w:rsidRDefault="00084580" w:rsidP="00F41763">
      <w:pPr>
        <w:spacing w:before="0" w:after="0" w:line="240" w:lineRule="auto"/>
      </w:pPr>
      <w:r>
        <w:separator/>
      </w:r>
    </w:p>
  </w:endnote>
  <w:endnote w:type="continuationSeparator" w:id="0">
    <w:p w:rsidR="00084580" w:rsidRDefault="00084580" w:rsidP="00F4176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F92" w:rsidRDefault="00E53F9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Σελίδα</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p>
  <w:p w:rsidR="00702349" w:rsidRPr="00E53F92" w:rsidRDefault="00E53F92" w:rsidP="00E53F92">
    <w:pPr>
      <w:pStyle w:val="a4"/>
      <w:rPr>
        <w:color w:val="4472C4" w:themeColor="accent1"/>
      </w:rPr>
    </w:pPr>
    <w:r>
      <w:rPr>
        <w:color w:val="4472C4" w:themeColor="accent1"/>
      </w:rPr>
      <w:t>Λήμματα 2 εώς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580" w:rsidRDefault="00084580" w:rsidP="00F41763">
      <w:pPr>
        <w:spacing w:before="0" w:after="0" w:line="240" w:lineRule="auto"/>
      </w:pPr>
      <w:r>
        <w:separator/>
      </w:r>
    </w:p>
  </w:footnote>
  <w:footnote w:type="continuationSeparator" w:id="0">
    <w:p w:rsidR="00084580" w:rsidRDefault="00084580" w:rsidP="00F4176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F92" w:rsidRPr="00E53F92" w:rsidRDefault="00E53F92" w:rsidP="00E53F92">
    <w:pPr>
      <w:spacing w:line="264" w:lineRule="auto"/>
      <w:ind w:firstLine="0"/>
      <w:rPr>
        <w:lang w:val="en-US"/>
      </w:rPr>
    </w:pPr>
    <w:r>
      <w:rPr>
        <w:noProof/>
        <w:color w:val="00000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Ορθογώνιο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EA2CBA3" id="Ορθογώνιο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" filled="f" strokecolor="#747070 [1614]" strokeweight="1.25pt">
              <w10:wrap anchorx="page" anchory="page"/>
            </v:rect>
          </w:pict>
        </mc:Fallback>
      </mc:AlternateContent>
    </w:r>
    <w:r>
      <w:rPr>
        <w:color w:val="4472C4" w:themeColor="accent1"/>
        <w:sz w:val="20"/>
        <w:szCs w:val="20"/>
        <w:lang w:val="en-US"/>
      </w:rPr>
      <w:t>[</w:t>
    </w:r>
    <w:proofErr w:type="gramStart"/>
    <w:r>
      <w:rPr>
        <w:color w:val="4472C4" w:themeColor="accent1"/>
        <w:sz w:val="20"/>
        <w:szCs w:val="20"/>
        <w:lang w:val="en-US"/>
      </w:rPr>
      <w:t>1]Ecology</w:t>
    </w:r>
    <w:proofErr w:type="gramEnd"/>
  </w:p>
  <w:p w:rsidR="00E53F92" w:rsidRPr="00E53F92" w:rsidRDefault="00E53F92">
    <w:pPr>
      <w:pStyle w:val="a3"/>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αναστασια κατηκαριδου">
    <w15:presenceInfo w15:providerId="Windows Live" w15:userId="f81e6362006790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BE"/>
    <w:rsid w:val="00047C1B"/>
    <w:rsid w:val="00084580"/>
    <w:rsid w:val="00096E9B"/>
    <w:rsid w:val="001071C2"/>
    <w:rsid w:val="001951C1"/>
    <w:rsid w:val="001E10BE"/>
    <w:rsid w:val="00214B1F"/>
    <w:rsid w:val="002C6840"/>
    <w:rsid w:val="00363EF5"/>
    <w:rsid w:val="003A1422"/>
    <w:rsid w:val="003C179E"/>
    <w:rsid w:val="003C38FC"/>
    <w:rsid w:val="005C205D"/>
    <w:rsid w:val="00702349"/>
    <w:rsid w:val="00726CE6"/>
    <w:rsid w:val="007872EB"/>
    <w:rsid w:val="007B7D0A"/>
    <w:rsid w:val="008256CD"/>
    <w:rsid w:val="008A1F47"/>
    <w:rsid w:val="008E174A"/>
    <w:rsid w:val="0097573F"/>
    <w:rsid w:val="009E12D9"/>
    <w:rsid w:val="00AC6E18"/>
    <w:rsid w:val="00AE2461"/>
    <w:rsid w:val="00AE2CCA"/>
    <w:rsid w:val="00BF29C6"/>
    <w:rsid w:val="00C9317C"/>
    <w:rsid w:val="00CE39B3"/>
    <w:rsid w:val="00D064E9"/>
    <w:rsid w:val="00DE6C6D"/>
    <w:rsid w:val="00E53F92"/>
    <w:rsid w:val="00F41763"/>
    <w:rsid w:val="00FB7632"/>
    <w:rsid w:val="00FF67B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A4486-1A0F-42A6-8433-1B0304564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2D9"/>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AC6E18"/>
    <w:pPr>
      <w:keepNext/>
      <w:keepLines/>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FB76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unhideWhenUsed/>
    <w:qFormat/>
    <w:rsid w:val="00FF67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C6E18"/>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FB7632"/>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rsid w:val="00FF67BF"/>
    <w:rPr>
      <w:rFonts w:asciiTheme="majorHAnsi" w:eastAsiaTheme="majorEastAsia" w:hAnsiTheme="majorHAnsi" w:cstheme="majorBidi"/>
      <w:color w:val="1F3763" w:themeColor="accent1" w:themeShade="7F"/>
      <w:sz w:val="24"/>
      <w:szCs w:val="24"/>
    </w:rPr>
  </w:style>
  <w:style w:type="paragraph" w:styleId="a3">
    <w:name w:val="header"/>
    <w:basedOn w:val="a"/>
    <w:link w:val="Char"/>
    <w:uiPriority w:val="99"/>
    <w:unhideWhenUsed/>
    <w:rsid w:val="00F41763"/>
    <w:pPr>
      <w:tabs>
        <w:tab w:val="center" w:pos="4153"/>
        <w:tab w:val="right" w:pos="8306"/>
      </w:tabs>
      <w:spacing w:before="0" w:after="0" w:line="240" w:lineRule="auto"/>
    </w:pPr>
  </w:style>
  <w:style w:type="character" w:customStyle="1" w:styleId="Char">
    <w:name w:val="Κεφαλίδα Char"/>
    <w:basedOn w:val="a0"/>
    <w:link w:val="a3"/>
    <w:uiPriority w:val="99"/>
    <w:rsid w:val="00F41763"/>
    <w:rPr>
      <w:rFonts w:ascii="Times New Roman" w:hAnsi="Times New Roman"/>
    </w:rPr>
  </w:style>
  <w:style w:type="paragraph" w:styleId="a4">
    <w:name w:val="footer"/>
    <w:basedOn w:val="a"/>
    <w:link w:val="Char0"/>
    <w:uiPriority w:val="99"/>
    <w:unhideWhenUsed/>
    <w:rsid w:val="00F41763"/>
    <w:pPr>
      <w:tabs>
        <w:tab w:val="center" w:pos="4153"/>
        <w:tab w:val="right" w:pos="8306"/>
      </w:tabs>
      <w:spacing w:before="0" w:after="0" w:line="240" w:lineRule="auto"/>
    </w:pPr>
  </w:style>
  <w:style w:type="character" w:customStyle="1" w:styleId="Char0">
    <w:name w:val="Υποσέλιδο Char"/>
    <w:basedOn w:val="a0"/>
    <w:link w:val="a4"/>
    <w:uiPriority w:val="99"/>
    <w:rsid w:val="00F41763"/>
    <w:rPr>
      <w:rFonts w:ascii="Times New Roman" w:hAnsi="Times New Roman"/>
    </w:rPr>
  </w:style>
  <w:style w:type="table" w:styleId="a5">
    <w:name w:val="Table Grid"/>
    <w:basedOn w:val="a1"/>
    <w:uiPriority w:val="39"/>
    <w:rsid w:val="002C68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DE6C6D"/>
    <w:pPr>
      <w:spacing w:after="0" w:line="259" w:lineRule="auto"/>
      <w:ind w:firstLine="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DE6C6D"/>
    <w:pPr>
      <w:spacing w:after="100"/>
    </w:pPr>
  </w:style>
  <w:style w:type="paragraph" w:styleId="20">
    <w:name w:val="toc 2"/>
    <w:basedOn w:val="a"/>
    <w:next w:val="a"/>
    <w:autoRedefine/>
    <w:uiPriority w:val="39"/>
    <w:unhideWhenUsed/>
    <w:rsid w:val="00DE6C6D"/>
    <w:pPr>
      <w:spacing w:after="100"/>
      <w:ind w:left="220"/>
    </w:pPr>
  </w:style>
  <w:style w:type="character" w:styleId="-">
    <w:name w:val="Hyperlink"/>
    <w:basedOn w:val="a0"/>
    <w:uiPriority w:val="99"/>
    <w:unhideWhenUsed/>
    <w:rsid w:val="00DE6C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E6F7F5-09F3-4E5A-BCDD-B45E5C189E94}"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D147D5AB-CDF4-4207-AE40-AC8734DC1850}">
      <dgm:prSet phldrT="[Κείμενο]" custT="1"/>
      <dgm:spPr/>
      <dgm:t>
        <a:bodyPr/>
        <a:lstStyle/>
        <a:p>
          <a:r>
            <a:rPr lang="el-GR" sz="1200"/>
            <a:t>ΓΙΩΡΓΟΣ</a:t>
          </a:r>
        </a:p>
        <a:p>
          <a:r>
            <a:rPr lang="el-GR" sz="1200"/>
            <a:t>ΡΑΝΙΑ</a:t>
          </a:r>
        </a:p>
        <a:p>
          <a:r>
            <a:rPr lang="el-GR" sz="1200"/>
            <a:t>ΑΝΝΑ</a:t>
          </a:r>
        </a:p>
        <a:p>
          <a:r>
            <a:rPr lang="el-GR" sz="1200"/>
            <a:t>ΑΝΑΣΤΑΣΙΑ</a:t>
          </a:r>
        </a:p>
        <a:p>
          <a:r>
            <a:rPr lang="el-GR" sz="1200"/>
            <a:t>ΣΤΑΘΗΣ</a:t>
          </a:r>
        </a:p>
      </dgm:t>
    </dgm:pt>
    <dgm:pt modelId="{F902B24E-56F6-4E9B-BB98-3B0061EC2DF8}" type="parTrans" cxnId="{B26DAAF6-B670-4D5E-A3BE-C7FC78270AF8}">
      <dgm:prSet/>
      <dgm:spPr/>
      <dgm:t>
        <a:bodyPr/>
        <a:lstStyle/>
        <a:p>
          <a:endParaRPr lang="el-GR" sz="1200"/>
        </a:p>
      </dgm:t>
    </dgm:pt>
    <dgm:pt modelId="{D898D7AA-C819-41B9-BE62-EF0AF9677279}" type="sibTrans" cxnId="{B26DAAF6-B670-4D5E-A3BE-C7FC78270AF8}">
      <dgm:prSet/>
      <dgm:spPr/>
      <dgm:t>
        <a:bodyPr/>
        <a:lstStyle/>
        <a:p>
          <a:endParaRPr lang="el-GR" sz="1200"/>
        </a:p>
      </dgm:t>
    </dgm:pt>
    <dgm:pt modelId="{4ACA6DD0-8387-4E60-97BD-20CEE6F2E3E3}">
      <dgm:prSet phldrT="[Κείμενο]" custT="1"/>
      <dgm:spPr/>
      <dgm:t>
        <a:bodyPr/>
        <a:lstStyle/>
        <a:p>
          <a:r>
            <a:rPr lang="el-GR" sz="1200"/>
            <a:t>ΣΤΑΘΗΣ</a:t>
          </a:r>
        </a:p>
      </dgm:t>
    </dgm:pt>
    <dgm:pt modelId="{035DDD6F-1649-4DDC-BBBD-C57E7E2ACB7D}" type="parTrans" cxnId="{B813122A-6C3E-472A-984A-42808381F6DA}">
      <dgm:prSet custT="1"/>
      <dgm:spPr/>
      <dgm:t>
        <a:bodyPr/>
        <a:lstStyle/>
        <a:p>
          <a:endParaRPr lang="el-GR" sz="1200"/>
        </a:p>
      </dgm:t>
    </dgm:pt>
    <dgm:pt modelId="{912C0D28-4C25-44ED-B25C-F7D2CA7ABFE4}" type="sibTrans" cxnId="{B813122A-6C3E-472A-984A-42808381F6DA}">
      <dgm:prSet/>
      <dgm:spPr/>
      <dgm:t>
        <a:bodyPr/>
        <a:lstStyle/>
        <a:p>
          <a:endParaRPr lang="el-GR" sz="1200"/>
        </a:p>
      </dgm:t>
    </dgm:pt>
    <dgm:pt modelId="{DFA0F580-890F-4EC2-BB71-1271F3BA2C59}">
      <dgm:prSet phldrT="[Κείμενο]" custT="1"/>
      <dgm:spPr/>
      <dgm:t>
        <a:bodyPr/>
        <a:lstStyle/>
        <a:p>
          <a:r>
            <a:rPr lang="el-GR" sz="1200"/>
            <a:t>ΑΛΕΞΑΝΔΡΟΣ</a:t>
          </a:r>
        </a:p>
      </dgm:t>
    </dgm:pt>
    <dgm:pt modelId="{7F6C06E1-E1A1-448A-9784-C445412E3B9B}" type="parTrans" cxnId="{79875D75-5816-4D35-9242-75C6F36B4D03}">
      <dgm:prSet custT="1"/>
      <dgm:spPr/>
      <dgm:t>
        <a:bodyPr/>
        <a:lstStyle/>
        <a:p>
          <a:endParaRPr lang="el-GR" sz="1200"/>
        </a:p>
      </dgm:t>
    </dgm:pt>
    <dgm:pt modelId="{BC916B77-72EC-45E8-B7E4-BC360F383D04}" type="sibTrans" cxnId="{79875D75-5816-4D35-9242-75C6F36B4D03}">
      <dgm:prSet/>
      <dgm:spPr/>
      <dgm:t>
        <a:bodyPr/>
        <a:lstStyle/>
        <a:p>
          <a:endParaRPr lang="el-GR" sz="1200"/>
        </a:p>
      </dgm:t>
    </dgm:pt>
    <dgm:pt modelId="{75A5A9F2-8D0B-4A94-97BE-4EFC02224C87}">
      <dgm:prSet phldrT="[Κείμενο]" custT="1"/>
      <dgm:spPr/>
      <dgm:t>
        <a:bodyPr/>
        <a:lstStyle/>
        <a:p>
          <a:r>
            <a:rPr lang="el-GR" sz="1200"/>
            <a:t>ΟΥΡΑΝΙΑ</a:t>
          </a:r>
        </a:p>
      </dgm:t>
    </dgm:pt>
    <dgm:pt modelId="{49DEC4ED-89BA-454D-86D1-3C8E0489A821}" type="parTrans" cxnId="{BA93AC15-D464-46BC-A22D-EA0A76CB0EE4}">
      <dgm:prSet custT="1"/>
      <dgm:spPr/>
      <dgm:t>
        <a:bodyPr/>
        <a:lstStyle/>
        <a:p>
          <a:endParaRPr lang="el-GR" sz="1200"/>
        </a:p>
      </dgm:t>
    </dgm:pt>
    <dgm:pt modelId="{B418A6E9-0864-4C4C-801F-4A02CEF74D79}" type="sibTrans" cxnId="{BA93AC15-D464-46BC-A22D-EA0A76CB0EE4}">
      <dgm:prSet/>
      <dgm:spPr/>
      <dgm:t>
        <a:bodyPr/>
        <a:lstStyle/>
        <a:p>
          <a:endParaRPr lang="el-GR" sz="1200"/>
        </a:p>
      </dgm:t>
    </dgm:pt>
    <dgm:pt modelId="{07108A26-C4FA-4CAE-BBB8-E7CAA0DCFF42}">
      <dgm:prSet phldrT="[Κείμενο]" custT="1"/>
      <dgm:spPr/>
      <dgm:t>
        <a:bodyPr/>
        <a:lstStyle/>
        <a:p>
          <a:r>
            <a:rPr lang="el-GR" sz="1200"/>
            <a:t>ΜΑΡΙΑ</a:t>
          </a:r>
        </a:p>
      </dgm:t>
    </dgm:pt>
    <dgm:pt modelId="{552C5712-9797-4A79-9B6B-189131F49A9D}" type="parTrans" cxnId="{ADF34F0C-A564-4027-A19E-765FB992AE45}">
      <dgm:prSet custT="1"/>
      <dgm:spPr/>
      <dgm:t>
        <a:bodyPr/>
        <a:lstStyle/>
        <a:p>
          <a:endParaRPr lang="el-GR" sz="1200"/>
        </a:p>
      </dgm:t>
    </dgm:pt>
    <dgm:pt modelId="{214E1C74-A245-4819-B04C-4BB1F4E5BA58}" type="sibTrans" cxnId="{ADF34F0C-A564-4027-A19E-765FB992AE45}">
      <dgm:prSet/>
      <dgm:spPr/>
      <dgm:t>
        <a:bodyPr/>
        <a:lstStyle/>
        <a:p>
          <a:endParaRPr lang="el-GR" sz="1200"/>
        </a:p>
      </dgm:t>
    </dgm:pt>
    <dgm:pt modelId="{57AB1D09-554E-4F2C-B0F1-11FF589B52B0}">
      <dgm:prSet phldrT="[Κείμενο]" custT="1"/>
      <dgm:spPr/>
      <dgm:t>
        <a:bodyPr/>
        <a:lstStyle/>
        <a:p>
          <a:r>
            <a:rPr lang="el-GR" sz="1200"/>
            <a:t>ΠΕΤΡΟΣ</a:t>
          </a:r>
        </a:p>
      </dgm:t>
    </dgm:pt>
    <dgm:pt modelId="{F4E36D97-F04A-47B9-AFE7-9F062CB0B04E}" type="parTrans" cxnId="{D5833802-E370-4933-9414-0289A9829840}">
      <dgm:prSet custT="1"/>
      <dgm:spPr/>
      <dgm:t>
        <a:bodyPr/>
        <a:lstStyle/>
        <a:p>
          <a:endParaRPr lang="el-GR" sz="1200"/>
        </a:p>
      </dgm:t>
    </dgm:pt>
    <dgm:pt modelId="{FB8182FD-22D1-4D3E-B28C-7B0C1206AC3D}" type="sibTrans" cxnId="{D5833802-E370-4933-9414-0289A9829840}">
      <dgm:prSet/>
      <dgm:spPr/>
      <dgm:t>
        <a:bodyPr/>
        <a:lstStyle/>
        <a:p>
          <a:endParaRPr lang="el-GR" sz="1200"/>
        </a:p>
      </dgm:t>
    </dgm:pt>
    <dgm:pt modelId="{93489E76-A2B1-4E26-A886-2A0C1BD8AD0E}">
      <dgm:prSet phldrT="[Κείμενο]" custT="1"/>
      <dgm:spPr/>
      <dgm:t>
        <a:bodyPr/>
        <a:lstStyle/>
        <a:p>
          <a:r>
            <a:rPr lang="el-GR" sz="1200"/>
            <a:t>ΕΓΓΟΝΙΑ</a:t>
          </a:r>
        </a:p>
      </dgm:t>
    </dgm:pt>
    <dgm:pt modelId="{48973130-8798-494D-815F-60053272E328}" type="parTrans" cxnId="{4700806C-B018-4063-9F97-AD181CC77C40}">
      <dgm:prSet/>
      <dgm:spPr/>
      <dgm:t>
        <a:bodyPr/>
        <a:lstStyle/>
        <a:p>
          <a:endParaRPr lang="el-GR" sz="1200"/>
        </a:p>
      </dgm:t>
    </dgm:pt>
    <dgm:pt modelId="{11D09F8E-B7E7-4D75-9B06-EC3E4D66B94A}" type="sibTrans" cxnId="{4700806C-B018-4063-9F97-AD181CC77C40}">
      <dgm:prSet/>
      <dgm:spPr/>
      <dgm:t>
        <a:bodyPr/>
        <a:lstStyle/>
        <a:p>
          <a:endParaRPr lang="el-GR" sz="1200"/>
        </a:p>
      </dgm:t>
    </dgm:pt>
    <dgm:pt modelId="{078815AD-7507-404D-8431-14BA8BAD017F}">
      <dgm:prSet phldrT="[Κείμενο]" custT="1"/>
      <dgm:spPr/>
      <dgm:t>
        <a:bodyPr/>
        <a:lstStyle/>
        <a:p>
          <a:r>
            <a:rPr lang="el-GR" sz="1200"/>
            <a:t>ΓΟΝΕΙΣ</a:t>
          </a:r>
        </a:p>
      </dgm:t>
    </dgm:pt>
    <dgm:pt modelId="{EB33BEBF-F28D-4FC4-A84A-CD958EA6038B}" type="parTrans" cxnId="{D1416B5D-B235-49EA-B7F8-D3673CCD4228}">
      <dgm:prSet/>
      <dgm:spPr/>
      <dgm:t>
        <a:bodyPr/>
        <a:lstStyle/>
        <a:p>
          <a:endParaRPr lang="el-GR" sz="1200"/>
        </a:p>
      </dgm:t>
    </dgm:pt>
    <dgm:pt modelId="{5CD37FD6-1E1D-4A92-B3D4-837D7DA857D7}" type="sibTrans" cxnId="{D1416B5D-B235-49EA-B7F8-D3673CCD4228}">
      <dgm:prSet/>
      <dgm:spPr/>
      <dgm:t>
        <a:bodyPr/>
        <a:lstStyle/>
        <a:p>
          <a:endParaRPr lang="el-GR" sz="1200"/>
        </a:p>
      </dgm:t>
    </dgm:pt>
    <dgm:pt modelId="{1E3E7500-218E-4138-B4F5-A22BD78343CF}">
      <dgm:prSet phldrT="[Κείμενο]" custT="1"/>
      <dgm:spPr/>
      <dgm:t>
        <a:bodyPr/>
        <a:lstStyle/>
        <a:p>
          <a:r>
            <a:rPr lang="el-GR" sz="1200"/>
            <a:t>ΠΑΠΠΟΥΔΕΣ</a:t>
          </a:r>
        </a:p>
      </dgm:t>
    </dgm:pt>
    <dgm:pt modelId="{9597F6C8-26E9-4090-B099-AA2FFD981CFB}" type="parTrans" cxnId="{EC8A19C5-58FB-446A-85C9-F60DE6655A30}">
      <dgm:prSet/>
      <dgm:spPr/>
      <dgm:t>
        <a:bodyPr/>
        <a:lstStyle/>
        <a:p>
          <a:endParaRPr lang="el-GR" sz="1200"/>
        </a:p>
      </dgm:t>
    </dgm:pt>
    <dgm:pt modelId="{ABEF151B-D3D2-48C8-AE1B-621A229E0231}" type="sibTrans" cxnId="{EC8A19C5-58FB-446A-85C9-F60DE6655A30}">
      <dgm:prSet/>
      <dgm:spPr/>
      <dgm:t>
        <a:bodyPr/>
        <a:lstStyle/>
        <a:p>
          <a:endParaRPr lang="el-GR" sz="1200"/>
        </a:p>
      </dgm:t>
    </dgm:pt>
    <dgm:pt modelId="{4398AFF6-664D-414D-8A62-68B85B10326A}">
      <dgm:prSet phldrT="[Κείμενο]" custT="1"/>
      <dgm:spPr/>
      <dgm:t>
        <a:bodyPr/>
        <a:lstStyle/>
        <a:p>
          <a:r>
            <a:rPr lang="el-GR" sz="1200"/>
            <a:t>ΚΑΤΕΡΙΝΑ</a:t>
          </a:r>
        </a:p>
      </dgm:t>
    </dgm:pt>
    <dgm:pt modelId="{5562B4B2-CDFE-4917-B054-6BBBE92051BC}" type="parTrans" cxnId="{354DB4D5-1240-4E2C-BE8A-9C3D40C15C8C}">
      <dgm:prSet custT="1"/>
      <dgm:spPr/>
      <dgm:t>
        <a:bodyPr/>
        <a:lstStyle/>
        <a:p>
          <a:endParaRPr lang="el-GR" sz="1200"/>
        </a:p>
      </dgm:t>
    </dgm:pt>
    <dgm:pt modelId="{2A37D14A-B3DF-4ED4-99D6-BABCAB593FC1}" type="sibTrans" cxnId="{354DB4D5-1240-4E2C-BE8A-9C3D40C15C8C}">
      <dgm:prSet/>
      <dgm:spPr/>
      <dgm:t>
        <a:bodyPr/>
        <a:lstStyle/>
        <a:p>
          <a:endParaRPr lang="el-GR" sz="1200"/>
        </a:p>
      </dgm:t>
    </dgm:pt>
    <dgm:pt modelId="{A2376F8E-485D-4A19-843F-935AFC674ABC}" type="pres">
      <dgm:prSet presAssocID="{10E6F7F5-09F3-4E5A-BCDD-B45E5C189E94}" presName="mainComposite" presStyleCnt="0">
        <dgm:presLayoutVars>
          <dgm:chPref val="1"/>
          <dgm:dir/>
          <dgm:animOne val="branch"/>
          <dgm:animLvl val="lvl"/>
          <dgm:resizeHandles val="exact"/>
        </dgm:presLayoutVars>
      </dgm:prSet>
      <dgm:spPr/>
    </dgm:pt>
    <dgm:pt modelId="{7F73A7D4-B014-4622-BA8F-15DD44168EAC}" type="pres">
      <dgm:prSet presAssocID="{10E6F7F5-09F3-4E5A-BCDD-B45E5C189E94}" presName="hierFlow" presStyleCnt="0"/>
      <dgm:spPr/>
    </dgm:pt>
    <dgm:pt modelId="{F01DE66E-4730-47FE-835B-26B5E3C648F2}" type="pres">
      <dgm:prSet presAssocID="{10E6F7F5-09F3-4E5A-BCDD-B45E5C189E94}" presName="firstBuf" presStyleCnt="0"/>
      <dgm:spPr/>
    </dgm:pt>
    <dgm:pt modelId="{D07C1603-FE95-4984-AAFE-8A009BD8C137}" type="pres">
      <dgm:prSet presAssocID="{10E6F7F5-09F3-4E5A-BCDD-B45E5C189E94}" presName="hierChild1" presStyleCnt="0">
        <dgm:presLayoutVars>
          <dgm:chPref val="1"/>
          <dgm:animOne val="branch"/>
          <dgm:animLvl val="lvl"/>
        </dgm:presLayoutVars>
      </dgm:prSet>
      <dgm:spPr/>
    </dgm:pt>
    <dgm:pt modelId="{DBFE11CE-F474-419F-971D-3AEE4C963B1F}" type="pres">
      <dgm:prSet presAssocID="{D147D5AB-CDF4-4207-AE40-AC8734DC1850}" presName="Name17" presStyleCnt="0"/>
      <dgm:spPr/>
    </dgm:pt>
    <dgm:pt modelId="{4B271D40-EFA5-4DD3-9EA5-5AF1DDD68438}" type="pres">
      <dgm:prSet presAssocID="{D147D5AB-CDF4-4207-AE40-AC8734DC1850}" presName="level1Shape" presStyleLbl="node0" presStyleIdx="0" presStyleCnt="1" custScaleY="285749">
        <dgm:presLayoutVars>
          <dgm:chPref val="3"/>
        </dgm:presLayoutVars>
      </dgm:prSet>
      <dgm:spPr/>
    </dgm:pt>
    <dgm:pt modelId="{8BEAF157-B45B-4C09-9208-1FAE34B9BF7F}" type="pres">
      <dgm:prSet presAssocID="{D147D5AB-CDF4-4207-AE40-AC8734DC1850}" presName="hierChild2" presStyleCnt="0"/>
      <dgm:spPr/>
    </dgm:pt>
    <dgm:pt modelId="{7D490ABD-AC07-4ACD-8937-AFE283EE3291}" type="pres">
      <dgm:prSet presAssocID="{035DDD6F-1649-4DDC-BBBD-C57E7E2ACB7D}" presName="Name25" presStyleLbl="parChTrans1D2" presStyleIdx="0" presStyleCnt="2"/>
      <dgm:spPr/>
    </dgm:pt>
    <dgm:pt modelId="{F7C33FE9-6DF8-43F8-9939-94ED9AAB936E}" type="pres">
      <dgm:prSet presAssocID="{035DDD6F-1649-4DDC-BBBD-C57E7E2ACB7D}" presName="connTx" presStyleLbl="parChTrans1D2" presStyleIdx="0" presStyleCnt="2"/>
      <dgm:spPr/>
    </dgm:pt>
    <dgm:pt modelId="{D306E34D-DE23-4305-B333-A1E382D97DFD}" type="pres">
      <dgm:prSet presAssocID="{4ACA6DD0-8387-4E60-97BD-20CEE6F2E3E3}" presName="Name30" presStyleCnt="0"/>
      <dgm:spPr/>
    </dgm:pt>
    <dgm:pt modelId="{23177E41-DE7F-4CB0-919D-22DA62A17E46}" type="pres">
      <dgm:prSet presAssocID="{4ACA6DD0-8387-4E60-97BD-20CEE6F2E3E3}" presName="level2Shape" presStyleLbl="node2" presStyleIdx="0" presStyleCnt="2"/>
      <dgm:spPr/>
    </dgm:pt>
    <dgm:pt modelId="{54C338F1-6D00-4141-BB6B-A64E21E93523}" type="pres">
      <dgm:prSet presAssocID="{4ACA6DD0-8387-4E60-97BD-20CEE6F2E3E3}" presName="hierChild3" presStyleCnt="0"/>
      <dgm:spPr/>
    </dgm:pt>
    <dgm:pt modelId="{4CE22542-D9CE-421C-9DB9-239AC2387FA3}" type="pres">
      <dgm:prSet presAssocID="{7F6C06E1-E1A1-448A-9784-C445412E3B9B}" presName="Name25" presStyleLbl="parChTrans1D3" presStyleIdx="0" presStyleCnt="4"/>
      <dgm:spPr/>
    </dgm:pt>
    <dgm:pt modelId="{227920B8-400A-4D3A-A0A2-3EEF98BC3192}" type="pres">
      <dgm:prSet presAssocID="{7F6C06E1-E1A1-448A-9784-C445412E3B9B}" presName="connTx" presStyleLbl="parChTrans1D3" presStyleIdx="0" presStyleCnt="4"/>
      <dgm:spPr/>
    </dgm:pt>
    <dgm:pt modelId="{A7970C9B-3662-4BF2-8EBB-98F18E03B716}" type="pres">
      <dgm:prSet presAssocID="{DFA0F580-890F-4EC2-BB71-1271F3BA2C59}" presName="Name30" presStyleCnt="0"/>
      <dgm:spPr/>
    </dgm:pt>
    <dgm:pt modelId="{7B04B3BA-80E7-45B3-9BA4-97CAAA845F85}" type="pres">
      <dgm:prSet presAssocID="{DFA0F580-890F-4EC2-BB71-1271F3BA2C59}" presName="level2Shape" presStyleLbl="node3" presStyleIdx="0" presStyleCnt="4"/>
      <dgm:spPr/>
    </dgm:pt>
    <dgm:pt modelId="{AE8EF2C3-B142-4C9F-B278-594628189C6D}" type="pres">
      <dgm:prSet presAssocID="{DFA0F580-890F-4EC2-BB71-1271F3BA2C59}" presName="hierChild3" presStyleCnt="0"/>
      <dgm:spPr/>
    </dgm:pt>
    <dgm:pt modelId="{0D686847-E91B-4D05-A174-780B5469BDBA}" type="pres">
      <dgm:prSet presAssocID="{49DEC4ED-89BA-454D-86D1-3C8E0489A821}" presName="Name25" presStyleLbl="parChTrans1D3" presStyleIdx="1" presStyleCnt="4"/>
      <dgm:spPr/>
    </dgm:pt>
    <dgm:pt modelId="{E6139BF9-026C-4E06-A00C-B50F893A0A7D}" type="pres">
      <dgm:prSet presAssocID="{49DEC4ED-89BA-454D-86D1-3C8E0489A821}" presName="connTx" presStyleLbl="parChTrans1D3" presStyleIdx="1" presStyleCnt="4"/>
      <dgm:spPr/>
    </dgm:pt>
    <dgm:pt modelId="{08DB71EF-B1DB-495B-8088-E4E2334D28D8}" type="pres">
      <dgm:prSet presAssocID="{75A5A9F2-8D0B-4A94-97BE-4EFC02224C87}" presName="Name30" presStyleCnt="0"/>
      <dgm:spPr/>
    </dgm:pt>
    <dgm:pt modelId="{659EA003-E18F-4FAC-841F-93C955E6B994}" type="pres">
      <dgm:prSet presAssocID="{75A5A9F2-8D0B-4A94-97BE-4EFC02224C87}" presName="level2Shape" presStyleLbl="node3" presStyleIdx="1" presStyleCnt="4"/>
      <dgm:spPr/>
    </dgm:pt>
    <dgm:pt modelId="{E85BE6E0-63BD-4DD7-9ADE-042DE067B73F}" type="pres">
      <dgm:prSet presAssocID="{75A5A9F2-8D0B-4A94-97BE-4EFC02224C87}" presName="hierChild3" presStyleCnt="0"/>
      <dgm:spPr/>
    </dgm:pt>
    <dgm:pt modelId="{211E20CE-9FED-4538-A44B-F6A34CE2484F}" type="pres">
      <dgm:prSet presAssocID="{552C5712-9797-4A79-9B6B-189131F49A9D}" presName="Name25" presStyleLbl="parChTrans1D2" presStyleIdx="1" presStyleCnt="2"/>
      <dgm:spPr/>
    </dgm:pt>
    <dgm:pt modelId="{9526EE86-BC99-4326-8E1B-E7C48AE6386B}" type="pres">
      <dgm:prSet presAssocID="{552C5712-9797-4A79-9B6B-189131F49A9D}" presName="connTx" presStyleLbl="parChTrans1D2" presStyleIdx="1" presStyleCnt="2"/>
      <dgm:spPr/>
    </dgm:pt>
    <dgm:pt modelId="{404A5277-33F9-44D4-92D4-0F4E25B5ABFF}" type="pres">
      <dgm:prSet presAssocID="{07108A26-C4FA-4CAE-BBB8-E7CAA0DCFF42}" presName="Name30" presStyleCnt="0"/>
      <dgm:spPr/>
    </dgm:pt>
    <dgm:pt modelId="{5D93A15D-5FF9-4953-B8C6-18F45F44BB23}" type="pres">
      <dgm:prSet presAssocID="{07108A26-C4FA-4CAE-BBB8-E7CAA0DCFF42}" presName="level2Shape" presStyleLbl="node2" presStyleIdx="1" presStyleCnt="2"/>
      <dgm:spPr/>
    </dgm:pt>
    <dgm:pt modelId="{0F17873C-215B-497B-93B8-96D632BC8A56}" type="pres">
      <dgm:prSet presAssocID="{07108A26-C4FA-4CAE-BBB8-E7CAA0DCFF42}" presName="hierChild3" presStyleCnt="0"/>
      <dgm:spPr/>
    </dgm:pt>
    <dgm:pt modelId="{9307D6D0-6DFB-4B09-8C63-D67B1FE1095C}" type="pres">
      <dgm:prSet presAssocID="{F4E36D97-F04A-47B9-AFE7-9F062CB0B04E}" presName="Name25" presStyleLbl="parChTrans1D3" presStyleIdx="2" presStyleCnt="4"/>
      <dgm:spPr/>
    </dgm:pt>
    <dgm:pt modelId="{B9C33E49-39C9-4D63-B4E3-8A2F84CCE92F}" type="pres">
      <dgm:prSet presAssocID="{F4E36D97-F04A-47B9-AFE7-9F062CB0B04E}" presName="connTx" presStyleLbl="parChTrans1D3" presStyleIdx="2" presStyleCnt="4"/>
      <dgm:spPr/>
    </dgm:pt>
    <dgm:pt modelId="{C8DF7349-40A3-457E-B147-03CD89ED9C34}" type="pres">
      <dgm:prSet presAssocID="{57AB1D09-554E-4F2C-B0F1-11FF589B52B0}" presName="Name30" presStyleCnt="0"/>
      <dgm:spPr/>
    </dgm:pt>
    <dgm:pt modelId="{744C3FDC-FBD6-4B41-A438-464D847D3655}" type="pres">
      <dgm:prSet presAssocID="{57AB1D09-554E-4F2C-B0F1-11FF589B52B0}" presName="level2Shape" presStyleLbl="node3" presStyleIdx="2" presStyleCnt="4"/>
      <dgm:spPr/>
    </dgm:pt>
    <dgm:pt modelId="{14A8A914-EAF1-42AA-AA90-4A2BD1CA9AD0}" type="pres">
      <dgm:prSet presAssocID="{57AB1D09-554E-4F2C-B0F1-11FF589B52B0}" presName="hierChild3" presStyleCnt="0"/>
      <dgm:spPr/>
    </dgm:pt>
    <dgm:pt modelId="{E54302E5-A761-4104-8E57-B76286A7E0CC}" type="pres">
      <dgm:prSet presAssocID="{5562B4B2-CDFE-4917-B054-6BBBE92051BC}" presName="Name25" presStyleLbl="parChTrans1D3" presStyleIdx="3" presStyleCnt="4"/>
      <dgm:spPr/>
    </dgm:pt>
    <dgm:pt modelId="{1923F681-BEBD-469D-972C-44F41E3B0DA2}" type="pres">
      <dgm:prSet presAssocID="{5562B4B2-CDFE-4917-B054-6BBBE92051BC}" presName="connTx" presStyleLbl="parChTrans1D3" presStyleIdx="3" presStyleCnt="4"/>
      <dgm:spPr/>
    </dgm:pt>
    <dgm:pt modelId="{4058EBA8-9662-4A77-A0D0-01D5F76C3401}" type="pres">
      <dgm:prSet presAssocID="{4398AFF6-664D-414D-8A62-68B85B10326A}" presName="Name30" presStyleCnt="0"/>
      <dgm:spPr/>
    </dgm:pt>
    <dgm:pt modelId="{56E05D74-6AD9-4A20-938E-63B62DB5FADC}" type="pres">
      <dgm:prSet presAssocID="{4398AFF6-664D-414D-8A62-68B85B10326A}" presName="level2Shape" presStyleLbl="node3" presStyleIdx="3" presStyleCnt="4"/>
      <dgm:spPr/>
    </dgm:pt>
    <dgm:pt modelId="{5980BB18-6082-45A5-9E31-B9C1ECFF2EB2}" type="pres">
      <dgm:prSet presAssocID="{4398AFF6-664D-414D-8A62-68B85B10326A}" presName="hierChild3" presStyleCnt="0"/>
      <dgm:spPr/>
    </dgm:pt>
    <dgm:pt modelId="{36241321-EDBB-4433-A458-3C0A6181774B}" type="pres">
      <dgm:prSet presAssocID="{10E6F7F5-09F3-4E5A-BCDD-B45E5C189E94}" presName="bgShapesFlow" presStyleCnt="0"/>
      <dgm:spPr/>
    </dgm:pt>
    <dgm:pt modelId="{5A58D65D-55F7-45EA-ACFC-80D0F781944C}" type="pres">
      <dgm:prSet presAssocID="{93489E76-A2B1-4E26-A886-2A0C1BD8AD0E}" presName="rectComp" presStyleCnt="0"/>
      <dgm:spPr/>
    </dgm:pt>
    <dgm:pt modelId="{920C66C1-A505-44B9-B015-EE8AC48B2384}" type="pres">
      <dgm:prSet presAssocID="{93489E76-A2B1-4E26-A886-2A0C1BD8AD0E}" presName="bgRect" presStyleLbl="bgShp" presStyleIdx="0" presStyleCnt="3"/>
      <dgm:spPr/>
    </dgm:pt>
    <dgm:pt modelId="{954F7096-F146-4DE8-92A0-69F3A3305440}" type="pres">
      <dgm:prSet presAssocID="{93489E76-A2B1-4E26-A886-2A0C1BD8AD0E}" presName="bgRectTx" presStyleLbl="bgShp" presStyleIdx="0" presStyleCnt="3">
        <dgm:presLayoutVars>
          <dgm:bulletEnabled val="1"/>
        </dgm:presLayoutVars>
      </dgm:prSet>
      <dgm:spPr/>
    </dgm:pt>
    <dgm:pt modelId="{2DB2A11D-A9FD-489D-8D92-07DD69129721}" type="pres">
      <dgm:prSet presAssocID="{93489E76-A2B1-4E26-A886-2A0C1BD8AD0E}" presName="spComp" presStyleCnt="0"/>
      <dgm:spPr/>
    </dgm:pt>
    <dgm:pt modelId="{2AB27E17-E099-4648-952E-F77661EE423A}" type="pres">
      <dgm:prSet presAssocID="{93489E76-A2B1-4E26-A886-2A0C1BD8AD0E}" presName="hSp" presStyleCnt="0"/>
      <dgm:spPr/>
    </dgm:pt>
    <dgm:pt modelId="{8620F761-F32F-482D-8865-4CF662A4011E}" type="pres">
      <dgm:prSet presAssocID="{078815AD-7507-404D-8431-14BA8BAD017F}" presName="rectComp" presStyleCnt="0"/>
      <dgm:spPr/>
    </dgm:pt>
    <dgm:pt modelId="{28A33C7A-FD24-4882-B746-6AA1B09B51EB}" type="pres">
      <dgm:prSet presAssocID="{078815AD-7507-404D-8431-14BA8BAD017F}" presName="bgRect" presStyleLbl="bgShp" presStyleIdx="1" presStyleCnt="3"/>
      <dgm:spPr/>
    </dgm:pt>
    <dgm:pt modelId="{8B8BA4A5-785B-4486-AA64-CB5672FA748D}" type="pres">
      <dgm:prSet presAssocID="{078815AD-7507-404D-8431-14BA8BAD017F}" presName="bgRectTx" presStyleLbl="bgShp" presStyleIdx="1" presStyleCnt="3">
        <dgm:presLayoutVars>
          <dgm:bulletEnabled val="1"/>
        </dgm:presLayoutVars>
      </dgm:prSet>
      <dgm:spPr/>
    </dgm:pt>
    <dgm:pt modelId="{8FA44526-80AF-4F60-AD36-C437D8C7B248}" type="pres">
      <dgm:prSet presAssocID="{078815AD-7507-404D-8431-14BA8BAD017F}" presName="spComp" presStyleCnt="0"/>
      <dgm:spPr/>
    </dgm:pt>
    <dgm:pt modelId="{BBF2CDE9-10BE-4C09-AE74-BDDD6C560A10}" type="pres">
      <dgm:prSet presAssocID="{078815AD-7507-404D-8431-14BA8BAD017F}" presName="hSp" presStyleCnt="0"/>
      <dgm:spPr/>
    </dgm:pt>
    <dgm:pt modelId="{3E609DB5-B69A-41AA-BEF2-140F888467F2}" type="pres">
      <dgm:prSet presAssocID="{1E3E7500-218E-4138-B4F5-A22BD78343CF}" presName="rectComp" presStyleCnt="0"/>
      <dgm:spPr/>
    </dgm:pt>
    <dgm:pt modelId="{02488672-BD0B-46A5-97D6-C392C21BFE5D}" type="pres">
      <dgm:prSet presAssocID="{1E3E7500-218E-4138-B4F5-A22BD78343CF}" presName="bgRect" presStyleLbl="bgShp" presStyleIdx="2" presStyleCnt="3"/>
      <dgm:spPr/>
    </dgm:pt>
    <dgm:pt modelId="{A54FBAA8-375C-4EFC-8D1F-3B7F80601AB0}" type="pres">
      <dgm:prSet presAssocID="{1E3E7500-218E-4138-B4F5-A22BD78343CF}" presName="bgRectTx" presStyleLbl="bgShp" presStyleIdx="2" presStyleCnt="3">
        <dgm:presLayoutVars>
          <dgm:bulletEnabled val="1"/>
        </dgm:presLayoutVars>
      </dgm:prSet>
      <dgm:spPr/>
    </dgm:pt>
  </dgm:ptLst>
  <dgm:cxnLst>
    <dgm:cxn modelId="{D5833802-E370-4933-9414-0289A9829840}" srcId="{07108A26-C4FA-4CAE-BBB8-E7CAA0DCFF42}" destId="{57AB1D09-554E-4F2C-B0F1-11FF589B52B0}" srcOrd="0" destOrd="0" parTransId="{F4E36D97-F04A-47B9-AFE7-9F062CB0B04E}" sibTransId="{FB8182FD-22D1-4D3E-B28C-7B0C1206AC3D}"/>
    <dgm:cxn modelId="{6E8DCD05-47E5-4A72-8031-31E568863611}" type="presOf" srcId="{552C5712-9797-4A79-9B6B-189131F49A9D}" destId="{9526EE86-BC99-4326-8E1B-E7C48AE6386B}" srcOrd="1" destOrd="0" presId="urn:microsoft.com/office/officeart/2005/8/layout/hierarchy5"/>
    <dgm:cxn modelId="{18D64406-483F-4BF3-85E6-122C227528EE}" type="presOf" srcId="{75A5A9F2-8D0B-4A94-97BE-4EFC02224C87}" destId="{659EA003-E18F-4FAC-841F-93C955E6B994}" srcOrd="0" destOrd="0" presId="urn:microsoft.com/office/officeart/2005/8/layout/hierarchy5"/>
    <dgm:cxn modelId="{C2603F09-CFF1-4B22-812B-8DAF3AB68D18}" type="presOf" srcId="{DFA0F580-890F-4EC2-BB71-1271F3BA2C59}" destId="{7B04B3BA-80E7-45B3-9BA4-97CAAA845F85}" srcOrd="0" destOrd="0" presId="urn:microsoft.com/office/officeart/2005/8/layout/hierarchy5"/>
    <dgm:cxn modelId="{ADF34F0C-A564-4027-A19E-765FB992AE45}" srcId="{D147D5AB-CDF4-4207-AE40-AC8734DC1850}" destId="{07108A26-C4FA-4CAE-BBB8-E7CAA0DCFF42}" srcOrd="1" destOrd="0" parTransId="{552C5712-9797-4A79-9B6B-189131F49A9D}" sibTransId="{214E1C74-A245-4819-B04C-4BB1F4E5BA58}"/>
    <dgm:cxn modelId="{BA93AC15-D464-46BC-A22D-EA0A76CB0EE4}" srcId="{4ACA6DD0-8387-4E60-97BD-20CEE6F2E3E3}" destId="{75A5A9F2-8D0B-4A94-97BE-4EFC02224C87}" srcOrd="1" destOrd="0" parTransId="{49DEC4ED-89BA-454D-86D1-3C8E0489A821}" sibTransId="{B418A6E9-0864-4C4C-801F-4A02CEF74D79}"/>
    <dgm:cxn modelId="{B58AA118-E239-45DA-9DD3-81F715B401C7}" type="presOf" srcId="{1E3E7500-218E-4138-B4F5-A22BD78343CF}" destId="{A54FBAA8-375C-4EFC-8D1F-3B7F80601AB0}" srcOrd="1" destOrd="0" presId="urn:microsoft.com/office/officeart/2005/8/layout/hierarchy5"/>
    <dgm:cxn modelId="{1F80DF20-E95E-47AA-989F-E9B04F2F458C}" type="presOf" srcId="{5562B4B2-CDFE-4917-B054-6BBBE92051BC}" destId="{E54302E5-A761-4104-8E57-B76286A7E0CC}" srcOrd="0" destOrd="0" presId="urn:microsoft.com/office/officeart/2005/8/layout/hierarchy5"/>
    <dgm:cxn modelId="{B813122A-6C3E-472A-984A-42808381F6DA}" srcId="{D147D5AB-CDF4-4207-AE40-AC8734DC1850}" destId="{4ACA6DD0-8387-4E60-97BD-20CEE6F2E3E3}" srcOrd="0" destOrd="0" parTransId="{035DDD6F-1649-4DDC-BBBD-C57E7E2ACB7D}" sibTransId="{912C0D28-4C25-44ED-B25C-F7D2CA7ABFE4}"/>
    <dgm:cxn modelId="{D899482A-36D7-4AA6-9749-AC8039F1E310}" type="presOf" srcId="{552C5712-9797-4A79-9B6B-189131F49A9D}" destId="{211E20CE-9FED-4538-A44B-F6A34CE2484F}" srcOrd="0" destOrd="0" presId="urn:microsoft.com/office/officeart/2005/8/layout/hierarchy5"/>
    <dgm:cxn modelId="{8E29992A-14A1-477E-950C-57DA43D23319}" type="presOf" srcId="{93489E76-A2B1-4E26-A886-2A0C1BD8AD0E}" destId="{954F7096-F146-4DE8-92A0-69F3A3305440}" srcOrd="1" destOrd="0" presId="urn:microsoft.com/office/officeart/2005/8/layout/hierarchy5"/>
    <dgm:cxn modelId="{D1416B5D-B235-49EA-B7F8-D3673CCD4228}" srcId="{10E6F7F5-09F3-4E5A-BCDD-B45E5C189E94}" destId="{078815AD-7507-404D-8431-14BA8BAD017F}" srcOrd="2" destOrd="0" parTransId="{EB33BEBF-F28D-4FC4-A84A-CD958EA6038B}" sibTransId="{5CD37FD6-1E1D-4A92-B3D4-837D7DA857D7}"/>
    <dgm:cxn modelId="{D764D25E-8C84-4F00-A71B-5277589BE238}" type="presOf" srcId="{F4E36D97-F04A-47B9-AFE7-9F062CB0B04E}" destId="{9307D6D0-6DFB-4B09-8C63-D67B1FE1095C}" srcOrd="0" destOrd="0" presId="urn:microsoft.com/office/officeart/2005/8/layout/hierarchy5"/>
    <dgm:cxn modelId="{B0301766-3DE1-49B1-98DD-144E68679A67}" type="presOf" srcId="{1E3E7500-218E-4138-B4F5-A22BD78343CF}" destId="{02488672-BD0B-46A5-97D6-C392C21BFE5D}" srcOrd="0" destOrd="0" presId="urn:microsoft.com/office/officeart/2005/8/layout/hierarchy5"/>
    <dgm:cxn modelId="{ED638148-9350-4008-A78C-A45805D2E6F6}" type="presOf" srcId="{10E6F7F5-09F3-4E5A-BCDD-B45E5C189E94}" destId="{A2376F8E-485D-4A19-843F-935AFC674ABC}" srcOrd="0" destOrd="0" presId="urn:microsoft.com/office/officeart/2005/8/layout/hierarchy5"/>
    <dgm:cxn modelId="{6B34234A-19D6-412F-9467-83A4405E0BD9}" type="presOf" srcId="{4398AFF6-664D-414D-8A62-68B85B10326A}" destId="{56E05D74-6AD9-4A20-938E-63B62DB5FADC}" srcOrd="0" destOrd="0" presId="urn:microsoft.com/office/officeart/2005/8/layout/hierarchy5"/>
    <dgm:cxn modelId="{4700806C-B018-4063-9F97-AD181CC77C40}" srcId="{10E6F7F5-09F3-4E5A-BCDD-B45E5C189E94}" destId="{93489E76-A2B1-4E26-A886-2A0C1BD8AD0E}" srcOrd="1" destOrd="0" parTransId="{48973130-8798-494D-815F-60053272E328}" sibTransId="{11D09F8E-B7E7-4D75-9B06-EC3E4D66B94A}"/>
    <dgm:cxn modelId="{C555A351-C022-4BE1-8197-0D6B26151273}" type="presOf" srcId="{07108A26-C4FA-4CAE-BBB8-E7CAA0DCFF42}" destId="{5D93A15D-5FF9-4953-B8C6-18F45F44BB23}" srcOrd="0" destOrd="0" presId="urn:microsoft.com/office/officeart/2005/8/layout/hierarchy5"/>
    <dgm:cxn modelId="{5BB28274-3E1B-4F65-94BD-E10C10B84AE0}" type="presOf" srcId="{F4E36D97-F04A-47B9-AFE7-9F062CB0B04E}" destId="{B9C33E49-39C9-4D63-B4E3-8A2F84CCE92F}" srcOrd="1" destOrd="0" presId="urn:microsoft.com/office/officeart/2005/8/layout/hierarchy5"/>
    <dgm:cxn modelId="{79875D75-5816-4D35-9242-75C6F36B4D03}" srcId="{4ACA6DD0-8387-4E60-97BD-20CEE6F2E3E3}" destId="{DFA0F580-890F-4EC2-BB71-1271F3BA2C59}" srcOrd="0" destOrd="0" parTransId="{7F6C06E1-E1A1-448A-9784-C445412E3B9B}" sibTransId="{BC916B77-72EC-45E8-B7E4-BC360F383D04}"/>
    <dgm:cxn modelId="{1ABAC855-A5F9-4D7E-90EB-24DAE083154A}" type="presOf" srcId="{7F6C06E1-E1A1-448A-9784-C445412E3B9B}" destId="{227920B8-400A-4D3A-A0A2-3EEF98BC3192}" srcOrd="1" destOrd="0" presId="urn:microsoft.com/office/officeart/2005/8/layout/hierarchy5"/>
    <dgm:cxn modelId="{8486AD87-0F74-455A-9F58-D9988ECED750}" type="presOf" srcId="{4ACA6DD0-8387-4E60-97BD-20CEE6F2E3E3}" destId="{23177E41-DE7F-4CB0-919D-22DA62A17E46}" srcOrd="0" destOrd="0" presId="urn:microsoft.com/office/officeart/2005/8/layout/hierarchy5"/>
    <dgm:cxn modelId="{1000F9A0-0957-4B61-9D12-A7407510D14F}" type="presOf" srcId="{078815AD-7507-404D-8431-14BA8BAD017F}" destId="{28A33C7A-FD24-4882-B746-6AA1B09B51EB}" srcOrd="0" destOrd="0" presId="urn:microsoft.com/office/officeart/2005/8/layout/hierarchy5"/>
    <dgm:cxn modelId="{D7F37AB5-202F-4A5A-A072-A9A3F195FA74}" type="presOf" srcId="{93489E76-A2B1-4E26-A886-2A0C1BD8AD0E}" destId="{920C66C1-A505-44B9-B015-EE8AC48B2384}" srcOrd="0" destOrd="0" presId="urn:microsoft.com/office/officeart/2005/8/layout/hierarchy5"/>
    <dgm:cxn modelId="{EC8A19C5-58FB-446A-85C9-F60DE6655A30}" srcId="{10E6F7F5-09F3-4E5A-BCDD-B45E5C189E94}" destId="{1E3E7500-218E-4138-B4F5-A22BD78343CF}" srcOrd="3" destOrd="0" parTransId="{9597F6C8-26E9-4090-B099-AA2FFD981CFB}" sibTransId="{ABEF151B-D3D2-48C8-AE1B-621A229E0231}"/>
    <dgm:cxn modelId="{38B9FCCF-B907-4119-8223-DFDD8B5B6F79}" type="presOf" srcId="{57AB1D09-554E-4F2C-B0F1-11FF589B52B0}" destId="{744C3FDC-FBD6-4B41-A438-464D847D3655}" srcOrd="0" destOrd="0" presId="urn:microsoft.com/office/officeart/2005/8/layout/hierarchy5"/>
    <dgm:cxn modelId="{22F084D1-404C-455E-B8DA-F6B93B3E444A}" type="presOf" srcId="{5562B4B2-CDFE-4917-B054-6BBBE92051BC}" destId="{1923F681-BEBD-469D-972C-44F41E3B0DA2}" srcOrd="1" destOrd="0" presId="urn:microsoft.com/office/officeart/2005/8/layout/hierarchy5"/>
    <dgm:cxn modelId="{354DB4D5-1240-4E2C-BE8A-9C3D40C15C8C}" srcId="{07108A26-C4FA-4CAE-BBB8-E7CAA0DCFF42}" destId="{4398AFF6-664D-414D-8A62-68B85B10326A}" srcOrd="1" destOrd="0" parTransId="{5562B4B2-CDFE-4917-B054-6BBBE92051BC}" sibTransId="{2A37D14A-B3DF-4ED4-99D6-BABCAB593FC1}"/>
    <dgm:cxn modelId="{957C19D7-388F-4E7D-9E76-7F732120EB54}" type="presOf" srcId="{035DDD6F-1649-4DDC-BBBD-C57E7E2ACB7D}" destId="{7D490ABD-AC07-4ACD-8937-AFE283EE3291}" srcOrd="0" destOrd="0" presId="urn:microsoft.com/office/officeart/2005/8/layout/hierarchy5"/>
    <dgm:cxn modelId="{05BE84E5-B3F0-40CD-9A18-7530F89AC766}" type="presOf" srcId="{7F6C06E1-E1A1-448A-9784-C445412E3B9B}" destId="{4CE22542-D9CE-421C-9DB9-239AC2387FA3}" srcOrd="0" destOrd="0" presId="urn:microsoft.com/office/officeart/2005/8/layout/hierarchy5"/>
    <dgm:cxn modelId="{11D77CEA-9244-4198-A9FF-FEE70A19B73D}" type="presOf" srcId="{49DEC4ED-89BA-454D-86D1-3C8E0489A821}" destId="{0D686847-E91B-4D05-A174-780B5469BDBA}" srcOrd="0" destOrd="0" presId="urn:microsoft.com/office/officeart/2005/8/layout/hierarchy5"/>
    <dgm:cxn modelId="{AA7E5AEF-DB58-4311-9CF8-7868FE716F4D}" type="presOf" srcId="{078815AD-7507-404D-8431-14BA8BAD017F}" destId="{8B8BA4A5-785B-4486-AA64-CB5672FA748D}" srcOrd="1" destOrd="0" presId="urn:microsoft.com/office/officeart/2005/8/layout/hierarchy5"/>
    <dgm:cxn modelId="{B26DAAF6-B670-4D5E-A3BE-C7FC78270AF8}" srcId="{10E6F7F5-09F3-4E5A-BCDD-B45E5C189E94}" destId="{D147D5AB-CDF4-4207-AE40-AC8734DC1850}" srcOrd="0" destOrd="0" parTransId="{F902B24E-56F6-4E9B-BB98-3B0061EC2DF8}" sibTransId="{D898D7AA-C819-41B9-BE62-EF0AF9677279}"/>
    <dgm:cxn modelId="{ED7806F8-4593-4136-9E34-8819E675C67B}" type="presOf" srcId="{035DDD6F-1649-4DDC-BBBD-C57E7E2ACB7D}" destId="{F7C33FE9-6DF8-43F8-9939-94ED9AAB936E}" srcOrd="1" destOrd="0" presId="urn:microsoft.com/office/officeart/2005/8/layout/hierarchy5"/>
    <dgm:cxn modelId="{3439F5F9-A06E-434A-A849-E587562652DF}" type="presOf" srcId="{D147D5AB-CDF4-4207-AE40-AC8734DC1850}" destId="{4B271D40-EFA5-4DD3-9EA5-5AF1DDD68438}" srcOrd="0" destOrd="0" presId="urn:microsoft.com/office/officeart/2005/8/layout/hierarchy5"/>
    <dgm:cxn modelId="{5E8107FE-41FE-4242-B697-083CE096CDBA}" type="presOf" srcId="{49DEC4ED-89BA-454D-86D1-3C8E0489A821}" destId="{E6139BF9-026C-4E06-A00C-B50F893A0A7D}" srcOrd="1" destOrd="0" presId="urn:microsoft.com/office/officeart/2005/8/layout/hierarchy5"/>
    <dgm:cxn modelId="{D1FF7E1D-9C36-42C2-A6FE-2D077F1EB20C}" type="presParOf" srcId="{A2376F8E-485D-4A19-843F-935AFC674ABC}" destId="{7F73A7D4-B014-4622-BA8F-15DD44168EAC}" srcOrd="0" destOrd="0" presId="urn:microsoft.com/office/officeart/2005/8/layout/hierarchy5"/>
    <dgm:cxn modelId="{E57AE916-F10A-4EC4-B593-C65A5B1EAD18}" type="presParOf" srcId="{7F73A7D4-B014-4622-BA8F-15DD44168EAC}" destId="{F01DE66E-4730-47FE-835B-26B5E3C648F2}" srcOrd="0" destOrd="0" presId="urn:microsoft.com/office/officeart/2005/8/layout/hierarchy5"/>
    <dgm:cxn modelId="{7D6476AF-31CC-42F1-8625-5C219C0AEB40}" type="presParOf" srcId="{7F73A7D4-B014-4622-BA8F-15DD44168EAC}" destId="{D07C1603-FE95-4984-AAFE-8A009BD8C137}" srcOrd="1" destOrd="0" presId="urn:microsoft.com/office/officeart/2005/8/layout/hierarchy5"/>
    <dgm:cxn modelId="{5F3CECE7-B5AD-45AC-AB17-169CE9D38976}" type="presParOf" srcId="{D07C1603-FE95-4984-AAFE-8A009BD8C137}" destId="{DBFE11CE-F474-419F-971D-3AEE4C963B1F}" srcOrd="0" destOrd="0" presId="urn:microsoft.com/office/officeart/2005/8/layout/hierarchy5"/>
    <dgm:cxn modelId="{BDB8346A-7B9F-42CB-B504-C7967476FF54}" type="presParOf" srcId="{DBFE11CE-F474-419F-971D-3AEE4C963B1F}" destId="{4B271D40-EFA5-4DD3-9EA5-5AF1DDD68438}" srcOrd="0" destOrd="0" presId="urn:microsoft.com/office/officeart/2005/8/layout/hierarchy5"/>
    <dgm:cxn modelId="{38078DD3-19D8-4FE8-82E8-3AF6EE43B0B4}" type="presParOf" srcId="{DBFE11CE-F474-419F-971D-3AEE4C963B1F}" destId="{8BEAF157-B45B-4C09-9208-1FAE34B9BF7F}" srcOrd="1" destOrd="0" presId="urn:microsoft.com/office/officeart/2005/8/layout/hierarchy5"/>
    <dgm:cxn modelId="{C2BC8C9A-4A22-4033-81FB-9DDF55B7F632}" type="presParOf" srcId="{8BEAF157-B45B-4C09-9208-1FAE34B9BF7F}" destId="{7D490ABD-AC07-4ACD-8937-AFE283EE3291}" srcOrd="0" destOrd="0" presId="urn:microsoft.com/office/officeart/2005/8/layout/hierarchy5"/>
    <dgm:cxn modelId="{AC660447-49A5-4C4A-9CCB-0D4C0FCE99CA}" type="presParOf" srcId="{7D490ABD-AC07-4ACD-8937-AFE283EE3291}" destId="{F7C33FE9-6DF8-43F8-9939-94ED9AAB936E}" srcOrd="0" destOrd="0" presId="urn:microsoft.com/office/officeart/2005/8/layout/hierarchy5"/>
    <dgm:cxn modelId="{48FE94F8-07BE-45A6-8297-36877A54536D}" type="presParOf" srcId="{8BEAF157-B45B-4C09-9208-1FAE34B9BF7F}" destId="{D306E34D-DE23-4305-B333-A1E382D97DFD}" srcOrd="1" destOrd="0" presId="urn:microsoft.com/office/officeart/2005/8/layout/hierarchy5"/>
    <dgm:cxn modelId="{75807962-C1A9-45F1-AB27-9894303FE1CB}" type="presParOf" srcId="{D306E34D-DE23-4305-B333-A1E382D97DFD}" destId="{23177E41-DE7F-4CB0-919D-22DA62A17E46}" srcOrd="0" destOrd="0" presId="urn:microsoft.com/office/officeart/2005/8/layout/hierarchy5"/>
    <dgm:cxn modelId="{E93300CA-8990-4E1D-9B8D-310A6ACB2EB2}" type="presParOf" srcId="{D306E34D-DE23-4305-B333-A1E382D97DFD}" destId="{54C338F1-6D00-4141-BB6B-A64E21E93523}" srcOrd="1" destOrd="0" presId="urn:microsoft.com/office/officeart/2005/8/layout/hierarchy5"/>
    <dgm:cxn modelId="{82E3EF15-4808-4E5B-A5E3-86D20D4E9E66}" type="presParOf" srcId="{54C338F1-6D00-4141-BB6B-A64E21E93523}" destId="{4CE22542-D9CE-421C-9DB9-239AC2387FA3}" srcOrd="0" destOrd="0" presId="urn:microsoft.com/office/officeart/2005/8/layout/hierarchy5"/>
    <dgm:cxn modelId="{F143AA4B-57E7-4437-9B9F-7F116D24043A}" type="presParOf" srcId="{4CE22542-D9CE-421C-9DB9-239AC2387FA3}" destId="{227920B8-400A-4D3A-A0A2-3EEF98BC3192}" srcOrd="0" destOrd="0" presId="urn:microsoft.com/office/officeart/2005/8/layout/hierarchy5"/>
    <dgm:cxn modelId="{5018503F-E946-42DB-98A3-E1282958249F}" type="presParOf" srcId="{54C338F1-6D00-4141-BB6B-A64E21E93523}" destId="{A7970C9B-3662-4BF2-8EBB-98F18E03B716}" srcOrd="1" destOrd="0" presId="urn:microsoft.com/office/officeart/2005/8/layout/hierarchy5"/>
    <dgm:cxn modelId="{E34A35E1-EA3D-4667-9869-99CF6C51EFC5}" type="presParOf" srcId="{A7970C9B-3662-4BF2-8EBB-98F18E03B716}" destId="{7B04B3BA-80E7-45B3-9BA4-97CAAA845F85}" srcOrd="0" destOrd="0" presId="urn:microsoft.com/office/officeart/2005/8/layout/hierarchy5"/>
    <dgm:cxn modelId="{ABE65AAE-32E7-4114-B1FC-4ED827252AFA}" type="presParOf" srcId="{A7970C9B-3662-4BF2-8EBB-98F18E03B716}" destId="{AE8EF2C3-B142-4C9F-B278-594628189C6D}" srcOrd="1" destOrd="0" presId="urn:microsoft.com/office/officeart/2005/8/layout/hierarchy5"/>
    <dgm:cxn modelId="{2A5C9AD6-600E-436C-992F-61CA6624A875}" type="presParOf" srcId="{54C338F1-6D00-4141-BB6B-A64E21E93523}" destId="{0D686847-E91B-4D05-A174-780B5469BDBA}" srcOrd="2" destOrd="0" presId="urn:microsoft.com/office/officeart/2005/8/layout/hierarchy5"/>
    <dgm:cxn modelId="{0BBDFF91-1280-41C6-A8C7-EF9596887DAC}" type="presParOf" srcId="{0D686847-E91B-4D05-A174-780B5469BDBA}" destId="{E6139BF9-026C-4E06-A00C-B50F893A0A7D}" srcOrd="0" destOrd="0" presId="urn:microsoft.com/office/officeart/2005/8/layout/hierarchy5"/>
    <dgm:cxn modelId="{A8F75782-00B7-4B41-9028-29ADDACB9935}" type="presParOf" srcId="{54C338F1-6D00-4141-BB6B-A64E21E93523}" destId="{08DB71EF-B1DB-495B-8088-E4E2334D28D8}" srcOrd="3" destOrd="0" presId="urn:microsoft.com/office/officeart/2005/8/layout/hierarchy5"/>
    <dgm:cxn modelId="{1D59394A-1ACA-4B01-8A51-1AEA6C6BE780}" type="presParOf" srcId="{08DB71EF-B1DB-495B-8088-E4E2334D28D8}" destId="{659EA003-E18F-4FAC-841F-93C955E6B994}" srcOrd="0" destOrd="0" presId="urn:microsoft.com/office/officeart/2005/8/layout/hierarchy5"/>
    <dgm:cxn modelId="{4BAC03BD-8C58-4803-9824-CCC064E13111}" type="presParOf" srcId="{08DB71EF-B1DB-495B-8088-E4E2334D28D8}" destId="{E85BE6E0-63BD-4DD7-9ADE-042DE067B73F}" srcOrd="1" destOrd="0" presId="urn:microsoft.com/office/officeart/2005/8/layout/hierarchy5"/>
    <dgm:cxn modelId="{40432110-F7FA-44AC-AEA6-616746FD69BF}" type="presParOf" srcId="{8BEAF157-B45B-4C09-9208-1FAE34B9BF7F}" destId="{211E20CE-9FED-4538-A44B-F6A34CE2484F}" srcOrd="2" destOrd="0" presId="urn:microsoft.com/office/officeart/2005/8/layout/hierarchy5"/>
    <dgm:cxn modelId="{7855DA4C-9F1E-4444-8D02-7AE43A65E694}" type="presParOf" srcId="{211E20CE-9FED-4538-A44B-F6A34CE2484F}" destId="{9526EE86-BC99-4326-8E1B-E7C48AE6386B}" srcOrd="0" destOrd="0" presId="urn:microsoft.com/office/officeart/2005/8/layout/hierarchy5"/>
    <dgm:cxn modelId="{4332E010-DE33-4D40-86A9-8CBD8166B52C}" type="presParOf" srcId="{8BEAF157-B45B-4C09-9208-1FAE34B9BF7F}" destId="{404A5277-33F9-44D4-92D4-0F4E25B5ABFF}" srcOrd="3" destOrd="0" presId="urn:microsoft.com/office/officeart/2005/8/layout/hierarchy5"/>
    <dgm:cxn modelId="{BE48DE2A-64E7-4817-94A0-CD808C3A7C06}" type="presParOf" srcId="{404A5277-33F9-44D4-92D4-0F4E25B5ABFF}" destId="{5D93A15D-5FF9-4953-B8C6-18F45F44BB23}" srcOrd="0" destOrd="0" presId="urn:microsoft.com/office/officeart/2005/8/layout/hierarchy5"/>
    <dgm:cxn modelId="{4902EC19-014B-4A36-B02C-809AE6D1EF09}" type="presParOf" srcId="{404A5277-33F9-44D4-92D4-0F4E25B5ABFF}" destId="{0F17873C-215B-497B-93B8-96D632BC8A56}" srcOrd="1" destOrd="0" presId="urn:microsoft.com/office/officeart/2005/8/layout/hierarchy5"/>
    <dgm:cxn modelId="{741E19F0-EE32-4872-92B4-0E14FCD24FB8}" type="presParOf" srcId="{0F17873C-215B-497B-93B8-96D632BC8A56}" destId="{9307D6D0-6DFB-4B09-8C63-D67B1FE1095C}" srcOrd="0" destOrd="0" presId="urn:microsoft.com/office/officeart/2005/8/layout/hierarchy5"/>
    <dgm:cxn modelId="{5F6C832D-9258-4336-B51F-4996CF0E8FD5}" type="presParOf" srcId="{9307D6D0-6DFB-4B09-8C63-D67B1FE1095C}" destId="{B9C33E49-39C9-4D63-B4E3-8A2F84CCE92F}" srcOrd="0" destOrd="0" presId="urn:microsoft.com/office/officeart/2005/8/layout/hierarchy5"/>
    <dgm:cxn modelId="{9DFE5D95-E7F3-4AEA-84BB-45336DBAE0EC}" type="presParOf" srcId="{0F17873C-215B-497B-93B8-96D632BC8A56}" destId="{C8DF7349-40A3-457E-B147-03CD89ED9C34}" srcOrd="1" destOrd="0" presId="urn:microsoft.com/office/officeart/2005/8/layout/hierarchy5"/>
    <dgm:cxn modelId="{46A541AB-431D-495E-AE7E-2829BC0DEB28}" type="presParOf" srcId="{C8DF7349-40A3-457E-B147-03CD89ED9C34}" destId="{744C3FDC-FBD6-4B41-A438-464D847D3655}" srcOrd="0" destOrd="0" presId="urn:microsoft.com/office/officeart/2005/8/layout/hierarchy5"/>
    <dgm:cxn modelId="{97C92B08-2DD5-4C05-B235-93E918D93C11}" type="presParOf" srcId="{C8DF7349-40A3-457E-B147-03CD89ED9C34}" destId="{14A8A914-EAF1-42AA-AA90-4A2BD1CA9AD0}" srcOrd="1" destOrd="0" presId="urn:microsoft.com/office/officeart/2005/8/layout/hierarchy5"/>
    <dgm:cxn modelId="{81C4D251-68F7-4ACD-ADB2-9166898A37BC}" type="presParOf" srcId="{0F17873C-215B-497B-93B8-96D632BC8A56}" destId="{E54302E5-A761-4104-8E57-B76286A7E0CC}" srcOrd="2" destOrd="0" presId="urn:microsoft.com/office/officeart/2005/8/layout/hierarchy5"/>
    <dgm:cxn modelId="{D34A1DD5-DB57-4220-9C4C-90DACF1F4E2A}" type="presParOf" srcId="{E54302E5-A761-4104-8E57-B76286A7E0CC}" destId="{1923F681-BEBD-469D-972C-44F41E3B0DA2}" srcOrd="0" destOrd="0" presId="urn:microsoft.com/office/officeart/2005/8/layout/hierarchy5"/>
    <dgm:cxn modelId="{DBEAE324-0BAD-436B-AE53-87AD465F3167}" type="presParOf" srcId="{0F17873C-215B-497B-93B8-96D632BC8A56}" destId="{4058EBA8-9662-4A77-A0D0-01D5F76C3401}" srcOrd="3" destOrd="0" presId="urn:microsoft.com/office/officeart/2005/8/layout/hierarchy5"/>
    <dgm:cxn modelId="{5417AC64-6CB7-462D-BAD5-C8114DB5DC52}" type="presParOf" srcId="{4058EBA8-9662-4A77-A0D0-01D5F76C3401}" destId="{56E05D74-6AD9-4A20-938E-63B62DB5FADC}" srcOrd="0" destOrd="0" presId="urn:microsoft.com/office/officeart/2005/8/layout/hierarchy5"/>
    <dgm:cxn modelId="{513566FE-7A7B-4519-BCB4-C3C22D1FAC90}" type="presParOf" srcId="{4058EBA8-9662-4A77-A0D0-01D5F76C3401}" destId="{5980BB18-6082-45A5-9E31-B9C1ECFF2EB2}" srcOrd="1" destOrd="0" presId="urn:microsoft.com/office/officeart/2005/8/layout/hierarchy5"/>
    <dgm:cxn modelId="{C5FA5087-C7B7-4C54-BE8E-FBD3A793ADC2}" type="presParOf" srcId="{A2376F8E-485D-4A19-843F-935AFC674ABC}" destId="{36241321-EDBB-4433-A458-3C0A6181774B}" srcOrd="1" destOrd="0" presId="urn:microsoft.com/office/officeart/2005/8/layout/hierarchy5"/>
    <dgm:cxn modelId="{DD5FA152-089B-4490-9A18-1D07E6318BF4}" type="presParOf" srcId="{36241321-EDBB-4433-A458-3C0A6181774B}" destId="{5A58D65D-55F7-45EA-ACFC-80D0F781944C}" srcOrd="0" destOrd="0" presId="urn:microsoft.com/office/officeart/2005/8/layout/hierarchy5"/>
    <dgm:cxn modelId="{C323858B-5320-4F79-B4E0-56B5931F1B60}" type="presParOf" srcId="{5A58D65D-55F7-45EA-ACFC-80D0F781944C}" destId="{920C66C1-A505-44B9-B015-EE8AC48B2384}" srcOrd="0" destOrd="0" presId="urn:microsoft.com/office/officeart/2005/8/layout/hierarchy5"/>
    <dgm:cxn modelId="{3284CCF2-051F-4723-8A01-5F00C474D46C}" type="presParOf" srcId="{5A58D65D-55F7-45EA-ACFC-80D0F781944C}" destId="{954F7096-F146-4DE8-92A0-69F3A3305440}" srcOrd="1" destOrd="0" presId="urn:microsoft.com/office/officeart/2005/8/layout/hierarchy5"/>
    <dgm:cxn modelId="{0C3B190E-B030-41FE-9661-CAF645F91C84}" type="presParOf" srcId="{36241321-EDBB-4433-A458-3C0A6181774B}" destId="{2DB2A11D-A9FD-489D-8D92-07DD69129721}" srcOrd="1" destOrd="0" presId="urn:microsoft.com/office/officeart/2005/8/layout/hierarchy5"/>
    <dgm:cxn modelId="{77446613-FE07-4CF0-8318-D96AC21202EB}" type="presParOf" srcId="{2DB2A11D-A9FD-489D-8D92-07DD69129721}" destId="{2AB27E17-E099-4648-952E-F77661EE423A}" srcOrd="0" destOrd="0" presId="urn:microsoft.com/office/officeart/2005/8/layout/hierarchy5"/>
    <dgm:cxn modelId="{B82AC3D6-0BA9-4EB7-9A13-C03826639B12}" type="presParOf" srcId="{36241321-EDBB-4433-A458-3C0A6181774B}" destId="{8620F761-F32F-482D-8865-4CF662A4011E}" srcOrd="2" destOrd="0" presId="urn:microsoft.com/office/officeart/2005/8/layout/hierarchy5"/>
    <dgm:cxn modelId="{2595EB66-A10A-43D1-81D0-20D61A6D7E97}" type="presParOf" srcId="{8620F761-F32F-482D-8865-4CF662A4011E}" destId="{28A33C7A-FD24-4882-B746-6AA1B09B51EB}" srcOrd="0" destOrd="0" presId="urn:microsoft.com/office/officeart/2005/8/layout/hierarchy5"/>
    <dgm:cxn modelId="{E8DC5D0A-C9D1-4033-AC72-568D02F769E5}" type="presParOf" srcId="{8620F761-F32F-482D-8865-4CF662A4011E}" destId="{8B8BA4A5-785B-4486-AA64-CB5672FA748D}" srcOrd="1" destOrd="0" presId="urn:microsoft.com/office/officeart/2005/8/layout/hierarchy5"/>
    <dgm:cxn modelId="{9D05EF8E-C057-47A6-B734-FC34281BF4CA}" type="presParOf" srcId="{36241321-EDBB-4433-A458-3C0A6181774B}" destId="{8FA44526-80AF-4F60-AD36-C437D8C7B248}" srcOrd="3" destOrd="0" presId="urn:microsoft.com/office/officeart/2005/8/layout/hierarchy5"/>
    <dgm:cxn modelId="{FE427C05-E6B9-457A-9082-B216F1D3C046}" type="presParOf" srcId="{8FA44526-80AF-4F60-AD36-C437D8C7B248}" destId="{BBF2CDE9-10BE-4C09-AE74-BDDD6C560A10}" srcOrd="0" destOrd="0" presId="urn:microsoft.com/office/officeart/2005/8/layout/hierarchy5"/>
    <dgm:cxn modelId="{766A2C57-5810-4608-9BAC-F7140842623E}" type="presParOf" srcId="{36241321-EDBB-4433-A458-3C0A6181774B}" destId="{3E609DB5-B69A-41AA-BEF2-140F888467F2}" srcOrd="4" destOrd="0" presId="urn:microsoft.com/office/officeart/2005/8/layout/hierarchy5"/>
    <dgm:cxn modelId="{59E527D7-F89F-4AF1-BE63-ADA49EED1530}" type="presParOf" srcId="{3E609DB5-B69A-41AA-BEF2-140F888467F2}" destId="{02488672-BD0B-46A5-97D6-C392C21BFE5D}" srcOrd="0" destOrd="0" presId="urn:microsoft.com/office/officeart/2005/8/layout/hierarchy5"/>
    <dgm:cxn modelId="{DD72DA76-7B38-4B85-B419-FC703E6F869C}" type="presParOf" srcId="{3E609DB5-B69A-41AA-BEF2-140F888467F2}" destId="{A54FBAA8-375C-4EFC-8D1F-3B7F80601AB0}" srcOrd="1" destOrd="0" presId="urn:microsoft.com/office/officeart/2005/8/layout/hierarchy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488672-BD0B-46A5-97D6-C392C21BFE5D}">
      <dsp:nvSpPr>
        <dsp:cNvPr id="0" name=""/>
        <dsp:cNvSpPr/>
      </dsp:nvSpPr>
      <dsp:spPr>
        <a:xfrm>
          <a:off x="3739812" y="0"/>
          <a:ext cx="1174402" cy="33020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ΠΑΠΠΟΥΔΕΣ</a:t>
          </a:r>
        </a:p>
      </dsp:txBody>
      <dsp:txXfrm>
        <a:off x="3739812" y="0"/>
        <a:ext cx="1174402" cy="990600"/>
      </dsp:txXfrm>
    </dsp:sp>
    <dsp:sp modelId="{28A33C7A-FD24-4882-B746-6AA1B09B51EB}">
      <dsp:nvSpPr>
        <dsp:cNvPr id="0" name=""/>
        <dsp:cNvSpPr/>
      </dsp:nvSpPr>
      <dsp:spPr>
        <a:xfrm>
          <a:off x="2369676" y="0"/>
          <a:ext cx="1174402" cy="33020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ΓΟΝΕΙΣ</a:t>
          </a:r>
        </a:p>
      </dsp:txBody>
      <dsp:txXfrm>
        <a:off x="2369676" y="0"/>
        <a:ext cx="1174402" cy="990600"/>
      </dsp:txXfrm>
    </dsp:sp>
    <dsp:sp modelId="{920C66C1-A505-44B9-B015-EE8AC48B2384}">
      <dsp:nvSpPr>
        <dsp:cNvPr id="0" name=""/>
        <dsp:cNvSpPr/>
      </dsp:nvSpPr>
      <dsp:spPr>
        <a:xfrm>
          <a:off x="999539" y="0"/>
          <a:ext cx="1174402" cy="33020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ΕΓΓΟΝΙΑ</a:t>
          </a:r>
        </a:p>
      </dsp:txBody>
      <dsp:txXfrm>
        <a:off x="999539" y="0"/>
        <a:ext cx="1174402" cy="990600"/>
      </dsp:txXfrm>
    </dsp:sp>
    <dsp:sp modelId="{4B271D40-EFA5-4DD3-9EA5-5AF1DDD68438}">
      <dsp:nvSpPr>
        <dsp:cNvPr id="0" name=""/>
        <dsp:cNvSpPr/>
      </dsp:nvSpPr>
      <dsp:spPr>
        <a:xfrm>
          <a:off x="1097406" y="1381125"/>
          <a:ext cx="978668" cy="13982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ΓΙΩΡΓΟΣ</a:t>
          </a:r>
        </a:p>
        <a:p>
          <a:pPr marL="0" lvl="0" indent="0" algn="ctr" defTabSz="533400">
            <a:lnSpc>
              <a:spcPct val="90000"/>
            </a:lnSpc>
            <a:spcBef>
              <a:spcPct val="0"/>
            </a:spcBef>
            <a:spcAft>
              <a:spcPct val="35000"/>
            </a:spcAft>
            <a:buNone/>
          </a:pPr>
          <a:r>
            <a:rPr lang="el-GR" sz="1200" kern="1200"/>
            <a:t>ΡΑΝΙΑ</a:t>
          </a:r>
        </a:p>
        <a:p>
          <a:pPr marL="0" lvl="0" indent="0" algn="ctr" defTabSz="533400">
            <a:lnSpc>
              <a:spcPct val="90000"/>
            </a:lnSpc>
            <a:spcBef>
              <a:spcPct val="0"/>
            </a:spcBef>
            <a:spcAft>
              <a:spcPct val="35000"/>
            </a:spcAft>
            <a:buNone/>
          </a:pPr>
          <a:r>
            <a:rPr lang="el-GR" sz="1200" kern="1200"/>
            <a:t>ΑΝΝΑ</a:t>
          </a:r>
        </a:p>
        <a:p>
          <a:pPr marL="0" lvl="0" indent="0" algn="ctr" defTabSz="533400">
            <a:lnSpc>
              <a:spcPct val="90000"/>
            </a:lnSpc>
            <a:spcBef>
              <a:spcPct val="0"/>
            </a:spcBef>
            <a:spcAft>
              <a:spcPct val="35000"/>
            </a:spcAft>
            <a:buNone/>
          </a:pPr>
          <a:r>
            <a:rPr lang="el-GR" sz="1200" kern="1200"/>
            <a:t>ΑΝΑΣΤΑΣΙΑ</a:t>
          </a:r>
        </a:p>
        <a:p>
          <a:pPr marL="0" lvl="0" indent="0" algn="ctr" defTabSz="533400">
            <a:lnSpc>
              <a:spcPct val="90000"/>
            </a:lnSpc>
            <a:spcBef>
              <a:spcPct val="0"/>
            </a:spcBef>
            <a:spcAft>
              <a:spcPct val="35000"/>
            </a:spcAft>
            <a:buNone/>
          </a:pPr>
          <a:r>
            <a:rPr lang="el-GR" sz="1200" kern="1200"/>
            <a:t>ΣΤΑΘΗΣ</a:t>
          </a:r>
        </a:p>
      </dsp:txBody>
      <dsp:txXfrm>
        <a:off x="1126070" y="1409789"/>
        <a:ext cx="921340" cy="1340940"/>
      </dsp:txXfrm>
    </dsp:sp>
    <dsp:sp modelId="{7D490ABD-AC07-4ACD-8937-AFE283EE3291}">
      <dsp:nvSpPr>
        <dsp:cNvPr id="0" name=""/>
        <dsp:cNvSpPr/>
      </dsp:nvSpPr>
      <dsp:spPr>
        <a:xfrm rot="18289469">
          <a:off x="1929056" y="1785555"/>
          <a:ext cx="685505" cy="26674"/>
        </a:xfrm>
        <a:custGeom>
          <a:avLst/>
          <a:gdLst/>
          <a:ahLst/>
          <a:cxnLst/>
          <a:rect l="0" t="0" r="0" b="0"/>
          <a:pathLst>
            <a:path>
              <a:moveTo>
                <a:pt x="0" y="13337"/>
              </a:moveTo>
              <a:lnTo>
                <a:pt x="685505"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l-GR" sz="1200" kern="1200"/>
        </a:p>
      </dsp:txBody>
      <dsp:txXfrm>
        <a:off x="2254671" y="1781755"/>
        <a:ext cx="34275" cy="34275"/>
      </dsp:txXfrm>
    </dsp:sp>
    <dsp:sp modelId="{23177E41-DE7F-4CB0-919D-22DA62A17E46}">
      <dsp:nvSpPr>
        <dsp:cNvPr id="0" name=""/>
        <dsp:cNvSpPr/>
      </dsp:nvSpPr>
      <dsp:spPr>
        <a:xfrm>
          <a:off x="2467543" y="1272858"/>
          <a:ext cx="978668" cy="489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ΣΤΑΘΗΣ</a:t>
          </a:r>
        </a:p>
      </dsp:txBody>
      <dsp:txXfrm>
        <a:off x="2481875" y="1287190"/>
        <a:ext cx="950004" cy="460670"/>
      </dsp:txXfrm>
    </dsp:sp>
    <dsp:sp modelId="{4CE22542-D9CE-421C-9DB9-239AC2387FA3}">
      <dsp:nvSpPr>
        <dsp:cNvPr id="0" name=""/>
        <dsp:cNvSpPr/>
      </dsp:nvSpPr>
      <dsp:spPr>
        <a:xfrm rot="19457599">
          <a:off x="3400898" y="1363504"/>
          <a:ext cx="482093" cy="26674"/>
        </a:xfrm>
        <a:custGeom>
          <a:avLst/>
          <a:gdLst/>
          <a:ahLst/>
          <a:cxnLst/>
          <a:rect l="0" t="0" r="0" b="0"/>
          <a:pathLst>
            <a:path>
              <a:moveTo>
                <a:pt x="0" y="13337"/>
              </a:moveTo>
              <a:lnTo>
                <a:pt x="48209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l-GR" sz="1200" kern="1200"/>
        </a:p>
      </dsp:txBody>
      <dsp:txXfrm>
        <a:off x="3629893" y="1364789"/>
        <a:ext cx="24104" cy="24104"/>
      </dsp:txXfrm>
    </dsp:sp>
    <dsp:sp modelId="{7B04B3BA-80E7-45B3-9BA4-97CAAA845F85}">
      <dsp:nvSpPr>
        <dsp:cNvPr id="0" name=""/>
        <dsp:cNvSpPr/>
      </dsp:nvSpPr>
      <dsp:spPr>
        <a:xfrm>
          <a:off x="3837679" y="991490"/>
          <a:ext cx="978668" cy="489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ΑΛΕΞΑΝΔΡΟΣ</a:t>
          </a:r>
        </a:p>
      </dsp:txBody>
      <dsp:txXfrm>
        <a:off x="3852011" y="1005822"/>
        <a:ext cx="950004" cy="460670"/>
      </dsp:txXfrm>
    </dsp:sp>
    <dsp:sp modelId="{0D686847-E91B-4D05-A174-780B5469BDBA}">
      <dsp:nvSpPr>
        <dsp:cNvPr id="0" name=""/>
        <dsp:cNvSpPr/>
      </dsp:nvSpPr>
      <dsp:spPr>
        <a:xfrm rot="2142401">
          <a:off x="3400898" y="1644871"/>
          <a:ext cx="482093" cy="26674"/>
        </a:xfrm>
        <a:custGeom>
          <a:avLst/>
          <a:gdLst/>
          <a:ahLst/>
          <a:cxnLst/>
          <a:rect l="0" t="0" r="0" b="0"/>
          <a:pathLst>
            <a:path>
              <a:moveTo>
                <a:pt x="0" y="13337"/>
              </a:moveTo>
              <a:lnTo>
                <a:pt x="48209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l-GR" sz="1200" kern="1200"/>
        </a:p>
      </dsp:txBody>
      <dsp:txXfrm>
        <a:off x="3629893" y="1646156"/>
        <a:ext cx="24104" cy="24104"/>
      </dsp:txXfrm>
    </dsp:sp>
    <dsp:sp modelId="{659EA003-E18F-4FAC-841F-93C955E6B994}">
      <dsp:nvSpPr>
        <dsp:cNvPr id="0" name=""/>
        <dsp:cNvSpPr/>
      </dsp:nvSpPr>
      <dsp:spPr>
        <a:xfrm>
          <a:off x="3837679" y="1554225"/>
          <a:ext cx="978668" cy="489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ΟΥΡΑΝΙΑ</a:t>
          </a:r>
        </a:p>
      </dsp:txBody>
      <dsp:txXfrm>
        <a:off x="3852011" y="1568557"/>
        <a:ext cx="950004" cy="460670"/>
      </dsp:txXfrm>
    </dsp:sp>
    <dsp:sp modelId="{211E20CE-9FED-4538-A44B-F6A34CE2484F}">
      <dsp:nvSpPr>
        <dsp:cNvPr id="0" name=""/>
        <dsp:cNvSpPr/>
      </dsp:nvSpPr>
      <dsp:spPr>
        <a:xfrm rot="3310531">
          <a:off x="1929056" y="2348289"/>
          <a:ext cx="685505" cy="26674"/>
        </a:xfrm>
        <a:custGeom>
          <a:avLst/>
          <a:gdLst/>
          <a:ahLst/>
          <a:cxnLst/>
          <a:rect l="0" t="0" r="0" b="0"/>
          <a:pathLst>
            <a:path>
              <a:moveTo>
                <a:pt x="0" y="13337"/>
              </a:moveTo>
              <a:lnTo>
                <a:pt x="685505"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l-GR" sz="1200" kern="1200"/>
        </a:p>
      </dsp:txBody>
      <dsp:txXfrm>
        <a:off x="2254671" y="2344489"/>
        <a:ext cx="34275" cy="34275"/>
      </dsp:txXfrm>
    </dsp:sp>
    <dsp:sp modelId="{5D93A15D-5FF9-4953-B8C6-18F45F44BB23}">
      <dsp:nvSpPr>
        <dsp:cNvPr id="0" name=""/>
        <dsp:cNvSpPr/>
      </dsp:nvSpPr>
      <dsp:spPr>
        <a:xfrm>
          <a:off x="2467543" y="2398327"/>
          <a:ext cx="978668" cy="489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ΜΑΡΙΑ</a:t>
          </a:r>
        </a:p>
      </dsp:txBody>
      <dsp:txXfrm>
        <a:off x="2481875" y="2412659"/>
        <a:ext cx="950004" cy="460670"/>
      </dsp:txXfrm>
    </dsp:sp>
    <dsp:sp modelId="{9307D6D0-6DFB-4B09-8C63-D67B1FE1095C}">
      <dsp:nvSpPr>
        <dsp:cNvPr id="0" name=""/>
        <dsp:cNvSpPr/>
      </dsp:nvSpPr>
      <dsp:spPr>
        <a:xfrm rot="19457599">
          <a:off x="3400898" y="2488973"/>
          <a:ext cx="482093" cy="26674"/>
        </a:xfrm>
        <a:custGeom>
          <a:avLst/>
          <a:gdLst/>
          <a:ahLst/>
          <a:cxnLst/>
          <a:rect l="0" t="0" r="0" b="0"/>
          <a:pathLst>
            <a:path>
              <a:moveTo>
                <a:pt x="0" y="13337"/>
              </a:moveTo>
              <a:lnTo>
                <a:pt x="48209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l-GR" sz="1200" kern="1200"/>
        </a:p>
      </dsp:txBody>
      <dsp:txXfrm>
        <a:off x="3629893" y="2490258"/>
        <a:ext cx="24104" cy="24104"/>
      </dsp:txXfrm>
    </dsp:sp>
    <dsp:sp modelId="{744C3FDC-FBD6-4B41-A438-464D847D3655}">
      <dsp:nvSpPr>
        <dsp:cNvPr id="0" name=""/>
        <dsp:cNvSpPr/>
      </dsp:nvSpPr>
      <dsp:spPr>
        <a:xfrm>
          <a:off x="3837679" y="2116960"/>
          <a:ext cx="978668" cy="489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ΠΕΤΡΟΣ</a:t>
          </a:r>
        </a:p>
      </dsp:txBody>
      <dsp:txXfrm>
        <a:off x="3852011" y="2131292"/>
        <a:ext cx="950004" cy="460670"/>
      </dsp:txXfrm>
    </dsp:sp>
    <dsp:sp modelId="{E54302E5-A761-4104-8E57-B76286A7E0CC}">
      <dsp:nvSpPr>
        <dsp:cNvPr id="0" name=""/>
        <dsp:cNvSpPr/>
      </dsp:nvSpPr>
      <dsp:spPr>
        <a:xfrm rot="2142401">
          <a:off x="3400898" y="2770340"/>
          <a:ext cx="482093" cy="26674"/>
        </a:xfrm>
        <a:custGeom>
          <a:avLst/>
          <a:gdLst/>
          <a:ahLst/>
          <a:cxnLst/>
          <a:rect l="0" t="0" r="0" b="0"/>
          <a:pathLst>
            <a:path>
              <a:moveTo>
                <a:pt x="0" y="13337"/>
              </a:moveTo>
              <a:lnTo>
                <a:pt x="48209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l-GR" sz="1200" kern="1200"/>
        </a:p>
      </dsp:txBody>
      <dsp:txXfrm>
        <a:off x="3629893" y="2771625"/>
        <a:ext cx="24104" cy="24104"/>
      </dsp:txXfrm>
    </dsp:sp>
    <dsp:sp modelId="{56E05D74-6AD9-4A20-938E-63B62DB5FADC}">
      <dsp:nvSpPr>
        <dsp:cNvPr id="0" name=""/>
        <dsp:cNvSpPr/>
      </dsp:nvSpPr>
      <dsp:spPr>
        <a:xfrm>
          <a:off x="3837679" y="2679694"/>
          <a:ext cx="978668" cy="489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kern="1200"/>
            <a:t>ΚΑΤΕΡΙΝΑ</a:t>
          </a:r>
        </a:p>
      </dsp:txBody>
      <dsp:txXfrm>
        <a:off x="3852011" y="2694026"/>
        <a:ext cx="950004" cy="46067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72D00-6529-4D89-B664-070914A7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9</Pages>
  <Words>1093</Words>
  <Characters>5904</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αναστασια κατηκαριδου</dc:creator>
  <cp:keywords/>
  <dc:description/>
  <cp:lastModifiedBy>αναστασια κατηκαριδου</cp:lastModifiedBy>
  <cp:revision>13</cp:revision>
  <dcterms:created xsi:type="dcterms:W3CDTF">2018-03-26T16:38:00Z</dcterms:created>
  <dcterms:modified xsi:type="dcterms:W3CDTF">2018-03-26T21:06:00Z</dcterms:modified>
</cp:coreProperties>
</file>